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C8664" w14:textId="4D5A4DB1" w:rsidR="00CD65C8" w:rsidRPr="000B6143" w:rsidRDefault="00CD65C8" w:rsidP="0079523A">
      <w:pPr>
        <w:spacing w:after="0" w:line="240" w:lineRule="auto"/>
        <w:ind w:left="10348"/>
        <w:rPr>
          <w:rFonts w:cstheme="minorHAnsi"/>
          <w:sz w:val="20"/>
          <w:szCs w:val="20"/>
        </w:rPr>
      </w:pPr>
    </w:p>
    <w:p w14:paraId="37BAE462" w14:textId="7CDC0684" w:rsidR="00CD65C8" w:rsidRPr="000B6143" w:rsidRDefault="00CD65C8" w:rsidP="00CD65C8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 w:rsidRPr="000B6143">
        <w:rPr>
          <w:rFonts w:eastAsia="Calibri" w:cstheme="minorHAnsi"/>
          <w:sz w:val="20"/>
          <w:szCs w:val="20"/>
        </w:rPr>
        <w:t xml:space="preserve">Załącznik </w:t>
      </w:r>
      <w:r w:rsidR="00C81679">
        <w:rPr>
          <w:rFonts w:eastAsia="Calibri" w:cstheme="minorHAnsi"/>
          <w:sz w:val="20"/>
          <w:szCs w:val="20"/>
        </w:rPr>
        <w:t xml:space="preserve"> </w:t>
      </w:r>
      <w:r w:rsidR="00C06794" w:rsidRPr="00C06794">
        <w:rPr>
          <w:rFonts w:eastAsia="Calibri" w:cstheme="minorHAnsi"/>
          <w:sz w:val="20"/>
          <w:szCs w:val="20"/>
        </w:rPr>
        <w:t>do uchwały nr ……….. Rady Ministrów z dnia ……. 2021 r.</w:t>
      </w:r>
    </w:p>
    <w:p w14:paraId="17D859D9" w14:textId="10015376" w:rsidR="00CD65C8" w:rsidRPr="000B6143" w:rsidRDefault="00CD65C8" w:rsidP="0079523A">
      <w:pPr>
        <w:tabs>
          <w:tab w:val="center" w:pos="4536"/>
          <w:tab w:val="right" w:pos="9072"/>
        </w:tabs>
        <w:spacing w:after="12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0B6143">
        <w:rPr>
          <w:rFonts w:eastAsia="Calibri" w:cstheme="minorHAnsi"/>
          <w:b/>
          <w:sz w:val="20"/>
          <w:szCs w:val="20"/>
        </w:rPr>
        <w:t>Plan działań wszystkich resortów, służących realizacji założeń Programu</w:t>
      </w:r>
      <w:r w:rsidR="00895A8A">
        <w:rPr>
          <w:rFonts w:eastAsia="Calibri" w:cstheme="minorHAnsi"/>
          <w:b/>
          <w:sz w:val="20"/>
          <w:szCs w:val="20"/>
        </w:rPr>
        <w:t xml:space="preserve"> </w:t>
      </w:r>
    </w:p>
    <w:tbl>
      <w:tblPr>
        <w:tblStyle w:val="Tabela-Siatka1"/>
        <w:tblW w:w="1576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64"/>
        <w:gridCol w:w="1948"/>
        <w:gridCol w:w="2446"/>
        <w:gridCol w:w="2395"/>
        <w:gridCol w:w="1954"/>
        <w:gridCol w:w="1463"/>
        <w:gridCol w:w="1701"/>
        <w:gridCol w:w="1684"/>
        <w:gridCol w:w="1009"/>
      </w:tblGrid>
      <w:tr w:rsidR="000B6143" w:rsidRPr="000B6143" w14:paraId="71857547" w14:textId="6C3996C2" w:rsidTr="004D4EBC">
        <w:trPr>
          <w:tblHeader/>
        </w:trPr>
        <w:tc>
          <w:tcPr>
            <w:tcW w:w="1164" w:type="dxa"/>
          </w:tcPr>
          <w:p w14:paraId="58EF0C32" w14:textId="46F65CB1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48" w:type="dxa"/>
          </w:tcPr>
          <w:p w14:paraId="0ACD7CD9" w14:textId="75A1BD7B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Resort odpowiedzialny </w:t>
            </w:r>
          </w:p>
          <w:p w14:paraId="083B4D14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446" w:type="dxa"/>
          </w:tcPr>
          <w:p w14:paraId="6608AD3D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Działanie </w:t>
            </w:r>
          </w:p>
          <w:p w14:paraId="75EAE71B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2395" w:type="dxa"/>
          </w:tcPr>
          <w:p w14:paraId="4FB0F0DE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Cel szczegółowy PZIP </w:t>
            </w:r>
          </w:p>
          <w:p w14:paraId="52154A71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w który cel szczegółowy PZIP wpisuje się dane działanie)</w:t>
            </w:r>
          </w:p>
        </w:tc>
        <w:tc>
          <w:tcPr>
            <w:tcW w:w="1954" w:type="dxa"/>
          </w:tcPr>
          <w:p w14:paraId="15D5AA12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Kierunek interwencji PZIP</w:t>
            </w:r>
          </w:p>
          <w:p w14:paraId="40EA1FEC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który kierunek interwencji PZIP realizuje dane działanie)</w:t>
            </w:r>
          </w:p>
        </w:tc>
        <w:tc>
          <w:tcPr>
            <w:tcW w:w="1463" w:type="dxa"/>
          </w:tcPr>
          <w:p w14:paraId="70D78117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Termin realizacji</w:t>
            </w:r>
          </w:p>
          <w:p w14:paraId="16803FD3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(dd/mm/rr)</w:t>
            </w:r>
          </w:p>
        </w:tc>
        <w:tc>
          <w:tcPr>
            <w:tcW w:w="1701" w:type="dxa"/>
          </w:tcPr>
          <w:p w14:paraId="511D4DD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Źródło finansowania </w:t>
            </w:r>
          </w:p>
          <w:p w14:paraId="6C4099F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56020B5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Planowane koszty działania</w:t>
            </w:r>
          </w:p>
          <w:p w14:paraId="53D3703B" w14:textId="77777777" w:rsidR="00822BB6" w:rsidRPr="000B6143" w:rsidRDefault="00822BB6" w:rsidP="00822BB6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(kwoty w zł)</w:t>
            </w:r>
            <w:r w:rsidRPr="000B6143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597ADF" w14:textId="0191D0F7" w:rsidR="00822BB6" w:rsidRPr="000B6143" w:rsidRDefault="00935929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Status realizacji*</w:t>
            </w:r>
          </w:p>
        </w:tc>
      </w:tr>
      <w:tr w:rsidR="000B6143" w:rsidRPr="000B6143" w14:paraId="0E262E6F" w14:textId="1BCBBA85" w:rsidTr="004D4EBC">
        <w:trPr>
          <w:trHeight w:val="2482"/>
        </w:trPr>
        <w:tc>
          <w:tcPr>
            <w:tcW w:w="1164" w:type="dxa"/>
          </w:tcPr>
          <w:p w14:paraId="3CA83E08" w14:textId="1FF2F34F" w:rsidR="00822BB6" w:rsidRPr="000B6143" w:rsidRDefault="00822BB6" w:rsidP="001960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right="34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DCB4552" w14:textId="65B3C562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4A2F0F04" w14:textId="77777777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„Inteligentny system produkcji statystyk transportu drogowego i morskiego z wykorzystaniem wielkich wolumenów danych na rzecz kształtowania polityki transportowej kraju – TranStat”</w:t>
            </w:r>
          </w:p>
        </w:tc>
        <w:tc>
          <w:tcPr>
            <w:tcW w:w="2395" w:type="dxa"/>
            <w:hideMark/>
          </w:tcPr>
          <w:p w14:paraId="0A5FD71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CB172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F44C4F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C44B9E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639CB7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4 994 306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3D61" w14:textId="0573EC2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B8CEE40" w14:textId="50A2B3DD" w:rsidTr="004D4EBC">
        <w:trPr>
          <w:trHeight w:val="350"/>
        </w:trPr>
        <w:tc>
          <w:tcPr>
            <w:tcW w:w="1164" w:type="dxa"/>
          </w:tcPr>
          <w:p w14:paraId="1D4C36A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F1172A" w14:textId="1D60954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3212A8A2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„Satelitarna identyfikacja i monitorowanie upraw na potrzeby statystyki rolnictwa – SATMIROL”</w:t>
            </w:r>
          </w:p>
        </w:tc>
        <w:tc>
          <w:tcPr>
            <w:tcW w:w="2395" w:type="dxa"/>
            <w:hideMark/>
          </w:tcPr>
          <w:p w14:paraId="10DC2ACB" w14:textId="3C4006CE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9625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7DC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5C8014B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38A84C8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6 217 073 zł (w tym GUS: 3 764 222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086B" w14:textId="4B374B8A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483EEC42" w14:textId="49DEB043" w:rsidTr="004D4EBC">
        <w:trPr>
          <w:trHeight w:val="1740"/>
        </w:trPr>
        <w:tc>
          <w:tcPr>
            <w:tcW w:w="1164" w:type="dxa"/>
          </w:tcPr>
          <w:p w14:paraId="3344F83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3C50CC6" w14:textId="0FD9D820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987D615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„Budowa zintegrowanego systemu statystyki cen detalicznych – INSTATCENY”</w:t>
            </w:r>
          </w:p>
        </w:tc>
        <w:tc>
          <w:tcPr>
            <w:tcW w:w="2395" w:type="dxa"/>
            <w:hideMark/>
          </w:tcPr>
          <w:p w14:paraId="3B2CA86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45BA9B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14A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1D36A5F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 – Program Gospostrateg oraz budżet państwa (część 58)</w:t>
            </w:r>
          </w:p>
        </w:tc>
        <w:tc>
          <w:tcPr>
            <w:tcW w:w="1684" w:type="dxa"/>
            <w:hideMark/>
          </w:tcPr>
          <w:p w14:paraId="5489DF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5 743 431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C770" w14:textId="2359CFE4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0D10F7F2" w14:textId="0E1C105F" w:rsidTr="004D4EBC">
        <w:trPr>
          <w:trHeight w:val="1160"/>
        </w:trPr>
        <w:tc>
          <w:tcPr>
            <w:tcW w:w="1164" w:type="dxa"/>
          </w:tcPr>
          <w:p w14:paraId="55EEF6A6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2B4110" w14:textId="77F3902D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146BC71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Przestrzenne Dane Statystyczne w Systemie Informacyjnym Państwa (PDS)</w:t>
            </w:r>
          </w:p>
        </w:tc>
        <w:tc>
          <w:tcPr>
            <w:tcW w:w="2395" w:type="dxa"/>
            <w:hideMark/>
          </w:tcPr>
          <w:p w14:paraId="05C0E997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4CDF67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9FC9B48" w14:textId="3A316037" w:rsidR="00822BB6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4C520D9" w14:textId="77777777" w:rsidR="00AF6643" w:rsidRDefault="00AF6643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989E160" w14:textId="7997F0B8" w:rsidR="00AF6643" w:rsidRDefault="00AF6643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  <w:p w14:paraId="2ADDE1FD" w14:textId="77777777" w:rsidR="00CF4DD3" w:rsidRDefault="00CF4DD3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C75C876" w14:textId="173828DC" w:rsidR="00CF4DD3" w:rsidRPr="000B6143" w:rsidRDefault="00CF4DD3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D9859C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58)</w:t>
            </w:r>
          </w:p>
        </w:tc>
        <w:tc>
          <w:tcPr>
            <w:tcW w:w="1684" w:type="dxa"/>
            <w:hideMark/>
          </w:tcPr>
          <w:p w14:paraId="68B89AA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34 722 048 zł budżet państwa: 5 336 778,78 zł środki UE: 29 385 269,22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C994" w14:textId="478920B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6C674740" w14:textId="30BE0E08" w:rsidTr="004D4EBC">
        <w:trPr>
          <w:trHeight w:val="1485"/>
        </w:trPr>
        <w:tc>
          <w:tcPr>
            <w:tcW w:w="1164" w:type="dxa"/>
          </w:tcPr>
          <w:p w14:paraId="7EBA1F75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E63BE1" w14:textId="4B791226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89408A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Kompleksowego Systemu Zarządzania Bezpieczeństwem Informacji – KSZBI dla statystyki publicznej</w:t>
            </w:r>
          </w:p>
        </w:tc>
        <w:tc>
          <w:tcPr>
            <w:tcW w:w="2395" w:type="dxa"/>
            <w:hideMark/>
          </w:tcPr>
          <w:p w14:paraId="321D71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E96F14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24CF23" w14:textId="4017DB0A" w:rsidR="00822BB6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3E2B41E3" w14:textId="77777777" w:rsidR="004B0409" w:rsidRDefault="004B0409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642ACEC" w14:textId="1F7BFE0E" w:rsidR="004B0409" w:rsidRDefault="003965B9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</w:t>
            </w:r>
            <w:r w:rsidR="004B0409">
              <w:rPr>
                <w:rFonts w:eastAsia="Times New Roman" w:cstheme="minorHAnsi"/>
                <w:sz w:val="20"/>
                <w:szCs w:val="20"/>
                <w:lang w:eastAsia="pl-PL"/>
              </w:rPr>
              <w:t>/06/2022</w:t>
            </w:r>
          </w:p>
          <w:p w14:paraId="26F0C376" w14:textId="77777777" w:rsidR="00875DC7" w:rsidRDefault="00875DC7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FB2B463" w14:textId="6B4B3AB3" w:rsidR="00875DC7" w:rsidRPr="000B6143" w:rsidRDefault="00875DC7" w:rsidP="003965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5BF2F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58)</w:t>
            </w:r>
          </w:p>
        </w:tc>
        <w:tc>
          <w:tcPr>
            <w:tcW w:w="1684" w:type="dxa"/>
            <w:hideMark/>
          </w:tcPr>
          <w:p w14:paraId="028967F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17 421 250,00 zł budżet państwa: 2 677 646,13 zł środki UE: 14 743 603,87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D0587" w14:textId="72B9D45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7257212A" w14:textId="0839BD80" w:rsidTr="004D4EBC">
        <w:trPr>
          <w:trHeight w:val="1160"/>
        </w:trPr>
        <w:tc>
          <w:tcPr>
            <w:tcW w:w="1164" w:type="dxa"/>
          </w:tcPr>
          <w:p w14:paraId="050D8C2E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8D5AE0" w14:textId="4555BBA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52E40FF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Wrota Statystyki</w:t>
            </w:r>
          </w:p>
        </w:tc>
        <w:tc>
          <w:tcPr>
            <w:tcW w:w="2395" w:type="dxa"/>
            <w:hideMark/>
          </w:tcPr>
          <w:p w14:paraId="1244CF8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DAE16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7087613" w14:textId="45EBA704" w:rsidR="00822BB6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AA69B89" w14:textId="77777777" w:rsidR="006F2C3D" w:rsidRDefault="006F2C3D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C0651CA" w14:textId="04A98827" w:rsidR="006F2C3D" w:rsidRPr="000B6143" w:rsidRDefault="006F2C3D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28/02/2023</w:t>
            </w:r>
          </w:p>
        </w:tc>
        <w:tc>
          <w:tcPr>
            <w:tcW w:w="1701" w:type="dxa"/>
            <w:hideMark/>
          </w:tcPr>
          <w:p w14:paraId="697C615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58) </w:t>
            </w:r>
          </w:p>
        </w:tc>
        <w:tc>
          <w:tcPr>
            <w:tcW w:w="1684" w:type="dxa"/>
            <w:hideMark/>
          </w:tcPr>
          <w:p w14:paraId="63B0025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41 243 705,00 zł budżet państwa: 6 339 157,46 zł środki UE: 34 904 547,54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867B" w14:textId="5E14EE9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88E7493" w14:textId="0BB17652" w:rsidTr="004D4EBC">
        <w:trPr>
          <w:trHeight w:val="350"/>
        </w:trPr>
        <w:tc>
          <w:tcPr>
            <w:tcW w:w="1164" w:type="dxa"/>
          </w:tcPr>
          <w:p w14:paraId="7A9040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6575CD2" w14:textId="77777777" w:rsidR="00883A27" w:rsidRPr="006D5A5A" w:rsidRDefault="00883A27" w:rsidP="00822BB6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2C3B103" w14:textId="6929743F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586AB98C" w14:textId="1CB2211D" w:rsidR="00822BB6" w:rsidRPr="006D5A5A" w:rsidRDefault="00822BB6" w:rsidP="00286B9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e-urząd – opracowanie aplikacji mobilnej zintegrowanej z BIP, urzędami i systemami, pozwalającymi zlikwidować kolejki oczekujących w wydziałach urzędów, służącej do obsługi usług urzędów. Zastosowanie Sztucznej Inteligencji do prostych pytań składanych przez obywateli w aplikacji.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Komunikacja dwukierunkowa obywatel-urzędnik.</w:t>
            </w:r>
          </w:p>
        </w:tc>
        <w:tc>
          <w:tcPr>
            <w:tcW w:w="2395" w:type="dxa"/>
            <w:hideMark/>
          </w:tcPr>
          <w:p w14:paraId="115D1AA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D38C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DC0CCB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287A11EC" w14:textId="3B8B15CF" w:rsidR="00822BB6" w:rsidRPr="000B6143" w:rsidRDefault="00E60BB8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27) </w:t>
            </w:r>
          </w:p>
        </w:tc>
        <w:tc>
          <w:tcPr>
            <w:tcW w:w="1684" w:type="dxa"/>
            <w:hideMark/>
          </w:tcPr>
          <w:p w14:paraId="6E0E603A" w14:textId="0D08F54D" w:rsidR="00E57701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  <w:p w14:paraId="2BB73C80" w14:textId="77777777" w:rsidR="00822BB6" w:rsidRPr="00E57701" w:rsidRDefault="00822BB6" w:rsidP="00E57701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2838" w14:textId="77777777" w:rsidR="00AE61FF" w:rsidRDefault="00822BB6" w:rsidP="00822BB6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  <w:p w14:paraId="070F76CA" w14:textId="77777777" w:rsidR="00031135" w:rsidRDefault="00031135" w:rsidP="00822BB6">
            <w:pPr>
              <w:rPr>
                <w:rFonts w:cstheme="minorHAnsi"/>
                <w:sz w:val="20"/>
                <w:szCs w:val="20"/>
              </w:rPr>
            </w:pPr>
          </w:p>
          <w:p w14:paraId="3214E0A9" w14:textId="774CE039" w:rsidR="00AE61FF" w:rsidRPr="009624CC" w:rsidRDefault="00AE61FF" w:rsidP="00822B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B6143" w:rsidRPr="000B6143" w14:paraId="14A7E9C7" w14:textId="65FB8810" w:rsidTr="004D4EBC">
        <w:trPr>
          <w:trHeight w:val="917"/>
        </w:trPr>
        <w:tc>
          <w:tcPr>
            <w:tcW w:w="1164" w:type="dxa"/>
          </w:tcPr>
          <w:p w14:paraId="1A9D581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867AEB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4E6DEB6" w14:textId="13DEE5FA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7FAC44E" w14:textId="78AD0EED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CRA - centrum rekomendacji dla aplikacji (wykorzystywanych do obsługi i komunikacji z rejestrami państwowymi i usług administracji): Opracowanie platformy pozwalającej na zgłaszanie w wybranych zakresach dziedzinowych aplikacji do weryfikacji zgodności z obowiązującymi przepisami prawa. Publikowanie rekomendacji. Przekazywanie do zainteresowanych podmiotów wyników kontroli. Publikowanie dobrych praktyk związanych z budowaniem aplikacji.</w:t>
            </w:r>
          </w:p>
        </w:tc>
        <w:tc>
          <w:tcPr>
            <w:tcW w:w="2395" w:type="dxa"/>
            <w:hideMark/>
          </w:tcPr>
          <w:p w14:paraId="1A49DC8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E9DC1A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1A9CE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0902FC9A" w14:textId="177C296B" w:rsidR="00822BB6" w:rsidRPr="000B6143" w:rsidRDefault="00E60BB8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27) </w:t>
            </w:r>
          </w:p>
        </w:tc>
        <w:tc>
          <w:tcPr>
            <w:tcW w:w="1684" w:type="dxa"/>
            <w:hideMark/>
          </w:tcPr>
          <w:p w14:paraId="52A164E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B164" w14:textId="018A82D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4CDA0890" w14:textId="72653286" w:rsidTr="004D4EBC">
        <w:trPr>
          <w:trHeight w:val="2051"/>
        </w:trPr>
        <w:tc>
          <w:tcPr>
            <w:tcW w:w="1164" w:type="dxa"/>
          </w:tcPr>
          <w:p w14:paraId="74F47B7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316F59" w14:textId="77777777" w:rsidR="00883A27" w:rsidRPr="00DC2877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EF93BF4" w14:textId="5BCAF326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4A7DE2D8" w14:textId="77777777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Platforma wiedzy i dobrych praktyk związanych z wdrażaniem Sztucznej Inteligencji w MŚP: Platforma utworzona na stronie gov.pl dla MŚP, na której prezentowane będą dobre praktyki dot. Sztucznej Inteligencji związane z jej wdrażaniem. Wiedza obejmować będzie przykłady praktyczne, aspekty prawne, aspekty etyczne oraz korzyści związane z wdrażaniem AI, szukaniem dofinansowań, wskazywaniem nisz sektorowych</w:t>
            </w:r>
          </w:p>
        </w:tc>
        <w:tc>
          <w:tcPr>
            <w:tcW w:w="2395" w:type="dxa"/>
            <w:hideMark/>
          </w:tcPr>
          <w:p w14:paraId="5A74653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E5AD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D2EB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4FC823E" w14:textId="6CB4A829" w:rsidR="00822BB6" w:rsidRPr="000B6143" w:rsidRDefault="00E60BB8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27) </w:t>
            </w:r>
          </w:p>
        </w:tc>
        <w:tc>
          <w:tcPr>
            <w:tcW w:w="1684" w:type="dxa"/>
            <w:hideMark/>
          </w:tcPr>
          <w:p w14:paraId="261D4B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3FC8" w14:textId="39CA08E2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2E204469" w14:textId="34ABB44C" w:rsidTr="004D4EBC">
        <w:trPr>
          <w:trHeight w:val="632"/>
        </w:trPr>
        <w:tc>
          <w:tcPr>
            <w:tcW w:w="1164" w:type="dxa"/>
          </w:tcPr>
          <w:p w14:paraId="0C0C35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FE6638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CCF8782" w14:textId="5656D234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08E652A" w14:textId="77777777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Przygotowanie platformy testowania zastosowań nowych technologii cyfrowych w pracy administracji, w tym w pilotażowych aplikacjach sztucznej inteligencji, blockchain i systemów rozproszonych, nowych form instrumentów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płatniczych, usług mobilnych, robotyki</w:t>
            </w:r>
          </w:p>
        </w:tc>
        <w:tc>
          <w:tcPr>
            <w:tcW w:w="2395" w:type="dxa"/>
            <w:hideMark/>
          </w:tcPr>
          <w:p w14:paraId="11CBB5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EEDA7C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4AB1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6290C8AB" w14:textId="725B72A4" w:rsidR="00822BB6" w:rsidRPr="000B6143" w:rsidRDefault="00AE153F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27) </w:t>
            </w:r>
          </w:p>
        </w:tc>
        <w:tc>
          <w:tcPr>
            <w:tcW w:w="1684" w:type="dxa"/>
            <w:hideMark/>
          </w:tcPr>
          <w:p w14:paraId="676F26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9CE1" w14:textId="16C3A85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6ABF6463" w14:textId="75FF3256" w:rsidTr="004D4EBC">
        <w:trPr>
          <w:trHeight w:val="1484"/>
        </w:trPr>
        <w:tc>
          <w:tcPr>
            <w:tcW w:w="1164" w:type="dxa"/>
          </w:tcPr>
          <w:p w14:paraId="1AE464E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C9B2BD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639915D" w14:textId="1D7616D6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87791C3" w14:textId="77777777" w:rsidR="00B777EB" w:rsidRPr="00B41998" w:rsidRDefault="00EC1C56" w:rsidP="00822BB6">
            <w:pPr>
              <w:rPr>
                <w:rFonts w:cstheme="minorHAnsi"/>
                <w:sz w:val="20"/>
                <w:szCs w:val="20"/>
              </w:rPr>
            </w:pPr>
            <w:r w:rsidRPr="00B41998">
              <w:rPr>
                <w:rFonts w:cstheme="minorHAnsi"/>
                <w:sz w:val="20"/>
                <w:szCs w:val="20"/>
              </w:rPr>
              <w:t>Centralna Platforma do zarządzania miastem</w:t>
            </w:r>
          </w:p>
          <w:p w14:paraId="3844CB9E" w14:textId="66092F3B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>Platforma będzie łączyć wiele obszarów zastosowań, centralizować rozwiązania możliwe do wdrożenia oraz stanowić bazę dla projektów inicjalnych dedykowanych rozwiązaniom z obszarów zarządzania miastem np. zarzadzania wodą, transportem, ściekami, zdrowiem.</w:t>
            </w:r>
          </w:p>
          <w:p w14:paraId="4FDFE87D" w14:textId="3B33B567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 xml:space="preserve">Celem projektu jest wsparcie miast 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i </w:t>
            </w:r>
            <w:r w:rsidR="009E22E7" w:rsidRPr="006D5A5A">
              <w:rPr>
                <w:rFonts w:cstheme="minorHAnsi"/>
                <w:sz w:val="20"/>
                <w:szCs w:val="20"/>
              </w:rPr>
              <w:t>gmin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 </w:t>
            </w:r>
            <w:r w:rsidRPr="006D5A5A">
              <w:rPr>
                <w:rFonts w:cstheme="minorHAnsi"/>
                <w:sz w:val="20"/>
                <w:szCs w:val="20"/>
              </w:rPr>
              <w:t xml:space="preserve">w wypracowaniu i wdrożeniu przez nie zrównoważonego i systemowego podejścia do rozwoju i tym samym podniesienia standardu życia ich mieszkańców. Dzięki Centralnej Platformie do zarządzania miastem, będzie możliwe pozyskanie środków na działania poprawiające </w:t>
            </w:r>
            <w:r w:rsidRPr="006D5A5A">
              <w:rPr>
                <w:rFonts w:cstheme="minorHAnsi"/>
                <w:sz w:val="20"/>
                <w:szCs w:val="20"/>
              </w:rPr>
              <w:lastRenderedPageBreak/>
              <w:t xml:space="preserve">jakość życia mieszkańców przy pomocy rozwiązań opartych na Sztucznej Inteligencji, robotyce oraz czujnikach Internetu Rzeczy. </w:t>
            </w:r>
          </w:p>
          <w:p w14:paraId="198AA54F" w14:textId="7492F1DC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95" w:type="dxa"/>
            <w:hideMark/>
          </w:tcPr>
          <w:p w14:paraId="76F4796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BE1422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B28EFB" w14:textId="4455796F" w:rsidR="00822BB6" w:rsidRPr="000B6143" w:rsidRDefault="00EC1C56" w:rsidP="00EC1C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4575DD0" w14:textId="77777777" w:rsidR="00EC1C56" w:rsidRPr="000B07C2" w:rsidRDefault="00EC1C56" w:rsidP="000B07C2">
            <w:pPr>
              <w:rPr>
                <w:lang w:val="en-GB"/>
              </w:rPr>
            </w:pPr>
            <w:r w:rsidRPr="000B07C2">
              <w:rPr>
                <w:lang w:val="en-GB"/>
              </w:rPr>
              <w:t>Recovery fund – 75%</w:t>
            </w:r>
          </w:p>
          <w:p w14:paraId="06B6F25F" w14:textId="77777777" w:rsidR="00EC1C56" w:rsidRPr="000B07C2" w:rsidRDefault="00EC1C56" w:rsidP="00EC1C56">
            <w:pPr>
              <w:pStyle w:val="Tekstkomentarza"/>
              <w:rPr>
                <w:lang w:val="en-GB"/>
              </w:rPr>
            </w:pPr>
            <w:r w:rsidRPr="00C617F0">
              <w:rPr>
                <w:lang w:val="en-US"/>
              </w:rPr>
              <w:t>Digital Europe Program – 25%</w:t>
            </w:r>
          </w:p>
          <w:p w14:paraId="7C24065A" w14:textId="20FF5F7D" w:rsidR="00822BB6" w:rsidRPr="000B07C2" w:rsidRDefault="00822BB6" w:rsidP="00822BB6">
            <w:pPr>
              <w:rPr>
                <w:sz w:val="20"/>
                <w:lang w:val="en-GB"/>
              </w:rPr>
            </w:pPr>
          </w:p>
        </w:tc>
        <w:tc>
          <w:tcPr>
            <w:tcW w:w="1684" w:type="dxa"/>
            <w:hideMark/>
          </w:tcPr>
          <w:p w14:paraId="0D149C5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 5 000 000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FBD6" w14:textId="6B1DAF33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3078E5D4" w14:textId="23DC1E7B" w:rsidTr="004D4EBC">
        <w:trPr>
          <w:trHeight w:val="1484"/>
        </w:trPr>
        <w:tc>
          <w:tcPr>
            <w:tcW w:w="1164" w:type="dxa"/>
          </w:tcPr>
          <w:p w14:paraId="3E4C72D3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B977C4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F1BE4A5" w14:textId="0F3C758B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7C1F7916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i rozwój katalogu usług chmury obliczeniowej administracji rządowej</w:t>
            </w:r>
          </w:p>
        </w:tc>
        <w:tc>
          <w:tcPr>
            <w:tcW w:w="2395" w:type="dxa"/>
            <w:hideMark/>
          </w:tcPr>
          <w:p w14:paraId="5E75377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1DD3D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F95C138" w14:textId="254F84AB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31/12/2023</w:t>
            </w:r>
          </w:p>
        </w:tc>
        <w:tc>
          <w:tcPr>
            <w:tcW w:w="1701" w:type="dxa"/>
            <w:hideMark/>
          </w:tcPr>
          <w:p w14:paraId="1F22411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Rezerwa celowa budżetu państwa (Inicjatywa WIIP) </w:t>
            </w:r>
          </w:p>
        </w:tc>
        <w:tc>
          <w:tcPr>
            <w:tcW w:w="1684" w:type="dxa"/>
            <w:hideMark/>
          </w:tcPr>
          <w:p w14:paraId="002898C1" w14:textId="76A1608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20 196 000,00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1113" w14:textId="6CD72E10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C628C57" w14:textId="21BDEF2E" w:rsidTr="004D4EBC">
        <w:trPr>
          <w:trHeight w:val="633"/>
        </w:trPr>
        <w:tc>
          <w:tcPr>
            <w:tcW w:w="1164" w:type="dxa"/>
          </w:tcPr>
          <w:p w14:paraId="78C315E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CBF30C" w14:textId="0E773BC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B37D73E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Zapewnienia Usług Chmurowych</w:t>
            </w:r>
          </w:p>
        </w:tc>
        <w:tc>
          <w:tcPr>
            <w:tcW w:w="2395" w:type="dxa"/>
            <w:hideMark/>
          </w:tcPr>
          <w:p w14:paraId="5849551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0523F0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E48CA0F" w14:textId="661076AB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30/04/2023</w:t>
            </w:r>
          </w:p>
        </w:tc>
        <w:tc>
          <w:tcPr>
            <w:tcW w:w="1701" w:type="dxa"/>
            <w:hideMark/>
          </w:tcPr>
          <w:p w14:paraId="097C651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Rezerwa celowa budżetu państwa (Inicjatywa WIIP) oraz budżet państwa (część 27)</w:t>
            </w:r>
          </w:p>
        </w:tc>
        <w:tc>
          <w:tcPr>
            <w:tcW w:w="1684" w:type="dxa"/>
            <w:hideMark/>
          </w:tcPr>
          <w:p w14:paraId="043FBDD7" w14:textId="20A55CFC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1 500 000,00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730F" w14:textId="160F037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331BA4C8" w14:textId="6383B487" w:rsidTr="004D4EBC">
        <w:trPr>
          <w:trHeight w:val="1740"/>
        </w:trPr>
        <w:tc>
          <w:tcPr>
            <w:tcW w:w="1164" w:type="dxa"/>
          </w:tcPr>
          <w:p w14:paraId="2A010899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8D6B6E4" w14:textId="74EBA07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349B4161" w14:textId="77777777" w:rsidR="00883A27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Budowa Rządowej Chmury Obliczeniowej</w:t>
            </w:r>
          </w:p>
          <w:p w14:paraId="4327EA0C" w14:textId="77777777" w:rsidR="000226B9" w:rsidRDefault="000226B9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331434" w14:textId="0CC339ED" w:rsidR="000226B9" w:rsidRPr="00FF6D5B" w:rsidRDefault="000226B9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Dane działanie jest realizowane w ramach projektu POPC „Wspólna Infrastruktura Informatyczna Państwa”</w:t>
            </w:r>
          </w:p>
        </w:tc>
        <w:tc>
          <w:tcPr>
            <w:tcW w:w="2395" w:type="dxa"/>
            <w:hideMark/>
          </w:tcPr>
          <w:p w14:paraId="729B04C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0122F5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4ADE9C1" w14:textId="548EF1B2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30/04/2023</w:t>
            </w:r>
          </w:p>
        </w:tc>
        <w:tc>
          <w:tcPr>
            <w:tcW w:w="1701" w:type="dxa"/>
            <w:hideMark/>
          </w:tcPr>
          <w:p w14:paraId="6EED54D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21DCEA77" w14:textId="0ADB20FF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102 595 915,18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9415" w14:textId="5903C19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63D7C94" w14:textId="0D8AB8D5" w:rsidTr="004D4EBC">
        <w:trPr>
          <w:trHeight w:val="1740"/>
        </w:trPr>
        <w:tc>
          <w:tcPr>
            <w:tcW w:w="1164" w:type="dxa"/>
          </w:tcPr>
          <w:p w14:paraId="78BA3DCE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99F07F0" w14:textId="4BEC948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2161D1F" w14:textId="77777777" w:rsidR="00883A27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rozwiązań organizacyjnych i technicznych Rządowego Klastra Bezpieczeństwa</w:t>
            </w:r>
          </w:p>
          <w:p w14:paraId="4B4D8084" w14:textId="77777777" w:rsidR="000226B9" w:rsidRDefault="000226B9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5005FB3" w14:textId="77482888" w:rsidR="000226B9" w:rsidRPr="00FF6D5B" w:rsidRDefault="000226B9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Dane działanie jest realizowane w ramach projektu POPC „Wspólna Infrastruktura Informatyczna Państwa”</w:t>
            </w:r>
          </w:p>
        </w:tc>
        <w:tc>
          <w:tcPr>
            <w:tcW w:w="2395" w:type="dxa"/>
            <w:hideMark/>
          </w:tcPr>
          <w:p w14:paraId="1A6423E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EC13E0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74D9AD" w14:textId="387106C7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  <w:szCs w:val="20"/>
              </w:rPr>
              <w:t>30/04/2023</w:t>
            </w:r>
          </w:p>
        </w:tc>
        <w:tc>
          <w:tcPr>
            <w:tcW w:w="1701" w:type="dxa"/>
            <w:hideMark/>
          </w:tcPr>
          <w:p w14:paraId="6BCF7A7E" w14:textId="77777777" w:rsidR="00883A27" w:rsidRPr="00876224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19B19E7" w14:textId="631DC60D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  <w:szCs w:val="20"/>
              </w:rPr>
              <w:t>43 849 663,07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76A2" w14:textId="0027B3C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79BBBC8" w14:textId="6D90E19E" w:rsidTr="004D4EBC">
        <w:trPr>
          <w:trHeight w:val="1740"/>
        </w:trPr>
        <w:tc>
          <w:tcPr>
            <w:tcW w:w="1164" w:type="dxa"/>
          </w:tcPr>
          <w:p w14:paraId="482A871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7F2CF" w14:textId="330F819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BBCE19F" w14:textId="77777777" w:rsidR="00883A27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katalogu usług chmury obliczeniowej świadczonych przez dostawców komercyjnych na potrzeby administracji publicznej</w:t>
            </w:r>
          </w:p>
          <w:p w14:paraId="68284489" w14:textId="77777777" w:rsidR="007A7A9B" w:rsidRDefault="007A7A9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EDADFAA" w14:textId="6BDA2950" w:rsidR="007A7A9B" w:rsidRPr="00FF6D5B" w:rsidRDefault="007A7A9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Dane działanie jest realizowane w ramach projektu POPC „Wspólna Infrastruktura Informatyczna Państwa”</w:t>
            </w:r>
          </w:p>
        </w:tc>
        <w:tc>
          <w:tcPr>
            <w:tcW w:w="2395" w:type="dxa"/>
            <w:hideMark/>
          </w:tcPr>
          <w:p w14:paraId="0DC36F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D9292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B0DFFED" w14:textId="29F710E0" w:rsidR="00883A27" w:rsidRPr="00876224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  <w:szCs w:val="20"/>
              </w:rPr>
              <w:t>30/04/2023</w:t>
            </w:r>
          </w:p>
        </w:tc>
        <w:tc>
          <w:tcPr>
            <w:tcW w:w="1701" w:type="dxa"/>
            <w:hideMark/>
          </w:tcPr>
          <w:p w14:paraId="031FD781" w14:textId="77777777" w:rsidR="00883A27" w:rsidRPr="00876224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779B3060" w14:textId="77777777" w:rsidR="00883A27" w:rsidRPr="00876224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eastAsia="Times New Roman" w:cstheme="minorHAnsi"/>
                <w:sz w:val="20"/>
                <w:szCs w:val="20"/>
                <w:lang w:eastAsia="pl-PL"/>
              </w:rPr>
              <w:t>7 447 989,23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5026" w14:textId="0E278F1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F235752" w14:textId="410BB56B" w:rsidTr="004D4EBC">
        <w:trPr>
          <w:trHeight w:val="2030"/>
        </w:trPr>
        <w:tc>
          <w:tcPr>
            <w:tcW w:w="1164" w:type="dxa"/>
          </w:tcPr>
          <w:p w14:paraId="20CA683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D9BFBF" w14:textId="476F9ED3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Zniesione Ministerstwo Cyfryzacji </w:t>
            </w:r>
          </w:p>
        </w:tc>
        <w:tc>
          <w:tcPr>
            <w:tcW w:w="2446" w:type="dxa"/>
            <w:hideMark/>
          </w:tcPr>
          <w:p w14:paraId="1D9DF242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Opracowanie Programu rozwoju kompetencji cyfrowych</w:t>
            </w:r>
          </w:p>
        </w:tc>
        <w:tc>
          <w:tcPr>
            <w:tcW w:w="2395" w:type="dxa"/>
            <w:hideMark/>
          </w:tcPr>
          <w:p w14:paraId="4F6388B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880E44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3C1F459" w14:textId="203F3FC6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31/12/2019</w:t>
            </w:r>
          </w:p>
        </w:tc>
        <w:tc>
          <w:tcPr>
            <w:tcW w:w="1701" w:type="dxa"/>
            <w:hideMark/>
          </w:tcPr>
          <w:p w14:paraId="02C7C68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27 ) </w:t>
            </w:r>
          </w:p>
        </w:tc>
        <w:tc>
          <w:tcPr>
            <w:tcW w:w="1684" w:type="dxa"/>
            <w:hideMark/>
          </w:tcPr>
          <w:p w14:paraId="45184532" w14:textId="357E47CD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430 000,00 zł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E1F" w14:textId="48955824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883A27" w:rsidRPr="000B6143" w14:paraId="7E5345E6" w14:textId="0193DCD1" w:rsidTr="004D4EBC">
        <w:trPr>
          <w:trHeight w:val="492"/>
        </w:trPr>
        <w:tc>
          <w:tcPr>
            <w:tcW w:w="1164" w:type="dxa"/>
          </w:tcPr>
          <w:p w14:paraId="3899E18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6F95C2" w14:textId="45CFB20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57D11D3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Optymalizacja i rozwój Portalu gov.pl, w tym: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1) budowa platformy publikacji;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2) integracja Portalu gov.pl z innymi projektami, w tym w szczególności e-usługami;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3) integracja z systemem e-doręczeń;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4) wdrożenie systemu logowania konto.gov.pl;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5) budowa narzędzi integracji dla podmiotów administracji publicznej;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6) integracja z rozwiązaniami centralnej infrastruktury technicznej (rozwiązania bezpiecznej chmury rządowej wynikające z AIP);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7) szkolenia redakcyjne;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8) wdrażanie rozwiązań dostępności (WCAG, kanały alternatywnej komunikacji);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9) propagowanie najlepszych praktyk komunikacji Rządu w mediach cyfrowych;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10) wdrożenie programu spójnej identyfikacji administracji publicznej w Internecie i nowych cyfrowych kanałach komunikacji;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11) wdrożenie programu CX (kompleksowego podejścia do potrzeb obywatela i przedsiębiorcy);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12) opracowanie programu i utworzenie Centrum Kompetencji Administracji </w:t>
            </w:r>
          </w:p>
        </w:tc>
        <w:tc>
          <w:tcPr>
            <w:tcW w:w="2395" w:type="dxa"/>
            <w:hideMark/>
          </w:tcPr>
          <w:p w14:paraId="0C5A12A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68B7F4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publicznej oraz specjalistów TIK </w:t>
            </w:r>
          </w:p>
        </w:tc>
        <w:tc>
          <w:tcPr>
            <w:tcW w:w="1463" w:type="dxa"/>
            <w:hideMark/>
          </w:tcPr>
          <w:p w14:paraId="609F312B" w14:textId="246340A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562E1F0E" w14:textId="0EB4563C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POPC oraz budżet państwa (część 27)</w:t>
            </w:r>
          </w:p>
        </w:tc>
        <w:tc>
          <w:tcPr>
            <w:tcW w:w="1684" w:type="dxa"/>
            <w:hideMark/>
          </w:tcPr>
          <w:p w14:paraId="426A2D2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46 728 843,00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F3A7" w14:textId="343F0122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74489B1" w14:textId="0DB20A37" w:rsidTr="004D4EBC">
        <w:trPr>
          <w:trHeight w:val="870"/>
        </w:trPr>
        <w:tc>
          <w:tcPr>
            <w:tcW w:w="1164" w:type="dxa"/>
          </w:tcPr>
          <w:p w14:paraId="698D1288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D7C982" w14:textId="0281BA2B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795A420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rozwój e-usług </w:t>
            </w:r>
          </w:p>
        </w:tc>
        <w:tc>
          <w:tcPr>
            <w:tcW w:w="2395" w:type="dxa"/>
            <w:hideMark/>
          </w:tcPr>
          <w:p w14:paraId="16A3595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13A80A6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0A394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0E8D0A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27) </w:t>
            </w:r>
          </w:p>
        </w:tc>
        <w:tc>
          <w:tcPr>
            <w:tcW w:w="1684" w:type="dxa"/>
            <w:hideMark/>
          </w:tcPr>
          <w:p w14:paraId="53C63DF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42 000 000,00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95F8" w14:textId="701B441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68A01EF" w14:textId="360C0CD8" w:rsidTr="004D4EBC">
        <w:trPr>
          <w:trHeight w:val="1160"/>
        </w:trPr>
        <w:tc>
          <w:tcPr>
            <w:tcW w:w="1164" w:type="dxa"/>
          </w:tcPr>
          <w:p w14:paraId="598A83F7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CD4C82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95D5C2B" w14:textId="7902FBC5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1DA5AF4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publicznej aplikacji mobilnej (mObywatel)</w:t>
            </w:r>
          </w:p>
        </w:tc>
        <w:tc>
          <w:tcPr>
            <w:tcW w:w="2395" w:type="dxa"/>
            <w:hideMark/>
          </w:tcPr>
          <w:p w14:paraId="7842A9A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72A07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81DAC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8B3D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572AF87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18 170 000,00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9015" w14:textId="61106F9C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B67D8AA" w14:textId="78851AA4" w:rsidTr="004D4EBC">
        <w:trPr>
          <w:trHeight w:val="1625"/>
        </w:trPr>
        <w:tc>
          <w:tcPr>
            <w:tcW w:w="1164" w:type="dxa"/>
          </w:tcPr>
          <w:p w14:paraId="3218449B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0760E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1886DDAD" w14:textId="149025B3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08F2E97A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platformy API – Cyfrowej Piaskownicy Administracji wraz z procedurami jej funkcjonowania jako narzędzia społecznościowego rozwoju usług cyfrowych wraz z testami na trzech zaplanowanych inicjatywach</w:t>
            </w:r>
          </w:p>
        </w:tc>
        <w:tc>
          <w:tcPr>
            <w:tcW w:w="2395" w:type="dxa"/>
            <w:hideMark/>
          </w:tcPr>
          <w:p w14:paraId="69F3A69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349D9D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33642A1" w14:textId="2CE9CC2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6378D">
              <w:rPr>
                <w:rFonts w:eastAsia="Times New Roman" w:cstheme="minorHAnsi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3A6DF3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43CD70A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10 768 697,58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FB71" w14:textId="4E96AFA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D2FDA1C" w14:textId="54C9ED40" w:rsidTr="004D4EBC">
        <w:trPr>
          <w:trHeight w:val="1059"/>
        </w:trPr>
        <w:tc>
          <w:tcPr>
            <w:tcW w:w="1164" w:type="dxa"/>
          </w:tcPr>
          <w:p w14:paraId="4D1C6ED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B351A8" w14:textId="1CD0E28E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3505168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informatycznego e-Doręczenia – usługa rejestrowanego doręczenia elektronicznego w Polsce</w:t>
            </w:r>
          </w:p>
        </w:tc>
        <w:tc>
          <w:tcPr>
            <w:tcW w:w="2395" w:type="dxa"/>
            <w:hideMark/>
          </w:tcPr>
          <w:p w14:paraId="3B4FBF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D65E44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2B0B0" w14:textId="0376A08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04/02/2023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hideMark/>
          </w:tcPr>
          <w:p w14:paraId="21711B64" w14:textId="666F11FD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679A">
              <w:rPr>
                <w:rFonts w:cstheme="minorHAnsi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0B34A1C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79 976 388,47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89DD" w14:textId="05DE714B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6CA9F16" w14:textId="4078C66A" w:rsidTr="004D4EBC">
        <w:trPr>
          <w:trHeight w:val="1059"/>
        </w:trPr>
        <w:tc>
          <w:tcPr>
            <w:tcW w:w="1164" w:type="dxa"/>
          </w:tcPr>
          <w:p w14:paraId="445CAF1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44F451" w14:textId="0D51F92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D5D9834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Udostępnienie jednolitego systemu EZD RP, który ma być nowoczesnym i uniwersalnym narzędziem do elektronicznego 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zarządzania dokumentacją, powszechnie użytkowanym w jednostkach administracji publicznej, wyznaczającym standard dla tej klasy systemów</w:t>
            </w:r>
          </w:p>
        </w:tc>
        <w:tc>
          <w:tcPr>
            <w:tcW w:w="2395" w:type="dxa"/>
            <w:hideMark/>
          </w:tcPr>
          <w:p w14:paraId="5AA4AF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4.2.2. Wzmocnienie dojrzałości organizacyjnej jednostek administracji publicznej oraz usprawnienie zaplecza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elektronicznej administracji (back office)</w:t>
            </w:r>
          </w:p>
        </w:tc>
        <w:tc>
          <w:tcPr>
            <w:tcW w:w="1954" w:type="dxa"/>
            <w:hideMark/>
          </w:tcPr>
          <w:p w14:paraId="7ADB527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031ED312" w14:textId="6EDE3949" w:rsidR="00883A27" w:rsidRPr="00876224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094006D" w14:textId="77777777" w:rsidR="00614B75" w:rsidRPr="00876224" w:rsidRDefault="00614B75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AF89965" w14:textId="53755263" w:rsidR="00614B75" w:rsidRPr="00876224" w:rsidRDefault="00614B75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</w:tc>
        <w:tc>
          <w:tcPr>
            <w:tcW w:w="1701" w:type="dxa"/>
            <w:hideMark/>
          </w:tcPr>
          <w:p w14:paraId="3E2187A4" w14:textId="77777777" w:rsidR="00883A27" w:rsidRPr="00876224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 oraz część 85/20)</w:t>
            </w:r>
          </w:p>
        </w:tc>
        <w:tc>
          <w:tcPr>
            <w:tcW w:w="1684" w:type="dxa"/>
            <w:hideMark/>
          </w:tcPr>
          <w:p w14:paraId="3D380A4F" w14:textId="77777777" w:rsidR="007A7A9B" w:rsidRPr="00876224" w:rsidRDefault="007A7A9B" w:rsidP="007A7A9B">
            <w:pPr>
              <w:pStyle w:val="Tekstkomentarza"/>
            </w:pPr>
            <w:r w:rsidRPr="00876224">
              <w:t xml:space="preserve">W POPC realizowany jest projekt pn.: EZD-RP – elektroniczne </w:t>
            </w:r>
            <w:r w:rsidRPr="00876224">
              <w:lastRenderedPageBreak/>
              <w:t>zarządzanie dokumentacją w administracji publicznej.</w:t>
            </w:r>
          </w:p>
          <w:p w14:paraId="29F04401" w14:textId="77777777" w:rsidR="007A7A9B" w:rsidRPr="00876224" w:rsidRDefault="007A7A9B" w:rsidP="007A7A9B">
            <w:pPr>
              <w:pStyle w:val="Tekstkomentarza"/>
            </w:pPr>
            <w:r w:rsidRPr="00876224">
              <w:t>Dane z SL:</w:t>
            </w:r>
          </w:p>
          <w:p w14:paraId="016DA2E6" w14:textId="77777777" w:rsidR="007A7A9B" w:rsidRPr="00876224" w:rsidRDefault="007A7A9B" w:rsidP="007A7A9B">
            <w:pPr>
              <w:pStyle w:val="Tekstkomentarza"/>
            </w:pPr>
            <w:r w:rsidRPr="00876224">
              <w:t>Wartość ogółem: 49 895 390,98</w:t>
            </w:r>
          </w:p>
          <w:p w14:paraId="660EFE6F" w14:textId="77777777" w:rsidR="007A7A9B" w:rsidRPr="00876224" w:rsidRDefault="007A7A9B" w:rsidP="007A7A9B">
            <w:pPr>
              <w:pStyle w:val="Tekstkomentarza"/>
            </w:pPr>
            <w:r w:rsidRPr="00876224">
              <w:t>Dofinansowanie: 49 871 865,64</w:t>
            </w:r>
          </w:p>
          <w:p w14:paraId="275D7127" w14:textId="757ACF20" w:rsidR="00883A27" w:rsidRPr="00876224" w:rsidRDefault="007A7A9B" w:rsidP="007A7A9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sz w:val="20"/>
                <w:szCs w:val="20"/>
              </w:rPr>
              <w:t>Wkład UE: 42 206 559,89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B642" w14:textId="41ACFDD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lastRenderedPageBreak/>
              <w:t xml:space="preserve">faza realizacji </w:t>
            </w:r>
          </w:p>
        </w:tc>
      </w:tr>
      <w:tr w:rsidR="00883A27" w:rsidRPr="000B6143" w14:paraId="5D5A8620" w14:textId="3D3CF571" w:rsidTr="004D4EBC">
        <w:trPr>
          <w:trHeight w:val="1740"/>
        </w:trPr>
        <w:tc>
          <w:tcPr>
            <w:tcW w:w="1164" w:type="dxa"/>
          </w:tcPr>
          <w:p w14:paraId="699E5C9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5ACA06" w14:textId="456D4DE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705104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 (w tym budowa Rejestru Dokumentów Paszportowych i Rejestru Danych Kontaktowych)</w:t>
            </w:r>
          </w:p>
        </w:tc>
        <w:tc>
          <w:tcPr>
            <w:tcW w:w="2395" w:type="dxa"/>
            <w:hideMark/>
          </w:tcPr>
          <w:p w14:paraId="084DAA2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684EB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7D92448" w14:textId="38F4E5A4" w:rsidR="00883A27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0519D1A" w14:textId="77777777" w:rsidR="00DF7304" w:rsidRDefault="00DF7304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4538DA4" w14:textId="560491BC" w:rsidR="00DF7304" w:rsidRPr="000B6143" w:rsidRDefault="00DF7304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46DB5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FD22EC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69 985 989,00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C671" w14:textId="249433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B129844" w14:textId="40E9C773" w:rsidTr="004D4EBC">
        <w:trPr>
          <w:trHeight w:val="491"/>
        </w:trPr>
        <w:tc>
          <w:tcPr>
            <w:tcW w:w="1164" w:type="dxa"/>
          </w:tcPr>
          <w:p w14:paraId="5E28C285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B5A37C" w14:textId="7D9E855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C4D9C99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</w:t>
            </w:r>
          </w:p>
        </w:tc>
        <w:tc>
          <w:tcPr>
            <w:tcW w:w="2395" w:type="dxa"/>
            <w:hideMark/>
          </w:tcPr>
          <w:p w14:paraId="387D57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8618A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26CF7E5" w14:textId="07C219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30/06/2024</w:t>
            </w:r>
          </w:p>
        </w:tc>
        <w:tc>
          <w:tcPr>
            <w:tcW w:w="1701" w:type="dxa"/>
            <w:hideMark/>
          </w:tcPr>
          <w:p w14:paraId="496EC04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8D2D3C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5DEB" w14:textId="2C325A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0B6143" w:rsidRPr="000B6143" w14:paraId="368E12AE" w14:textId="7440E3B9" w:rsidTr="004D4EBC">
        <w:trPr>
          <w:trHeight w:val="1909"/>
        </w:trPr>
        <w:tc>
          <w:tcPr>
            <w:tcW w:w="1164" w:type="dxa"/>
          </w:tcPr>
          <w:p w14:paraId="1B079A9D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DF994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2AC35142" w14:textId="23B54ED8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2111191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KRONiK@ – Krajowe Repozytorium Obiektów Nauki i Kultury</w:t>
            </w:r>
          </w:p>
        </w:tc>
        <w:tc>
          <w:tcPr>
            <w:tcW w:w="2395" w:type="dxa"/>
            <w:hideMark/>
          </w:tcPr>
          <w:p w14:paraId="03DBB1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interesariuszami a państwem</w:t>
            </w:r>
          </w:p>
        </w:tc>
        <w:tc>
          <w:tcPr>
            <w:tcW w:w="1954" w:type="dxa"/>
            <w:hideMark/>
          </w:tcPr>
          <w:p w14:paraId="1E2912D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588927E" w14:textId="62624CE6" w:rsidR="00822BB6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368DA4C" w14:textId="77777777" w:rsidR="00C967DB" w:rsidRDefault="00C967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8C3C55A" w14:textId="388B4617" w:rsidR="00C967DB" w:rsidRPr="000B6143" w:rsidRDefault="00C967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976D6F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2201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20 634 013,16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2ADD" w14:textId="16DA589F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E383E82" w14:textId="0F124777" w:rsidTr="004D4EBC">
        <w:trPr>
          <w:trHeight w:val="1740"/>
        </w:trPr>
        <w:tc>
          <w:tcPr>
            <w:tcW w:w="1164" w:type="dxa"/>
          </w:tcPr>
          <w:p w14:paraId="16301101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BF1E3" w14:textId="5C4D7CB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4D9B78B7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Zintegrowana Platforma Analityczna </w:t>
            </w:r>
          </w:p>
        </w:tc>
        <w:tc>
          <w:tcPr>
            <w:tcW w:w="2395" w:type="dxa"/>
            <w:hideMark/>
          </w:tcPr>
          <w:p w14:paraId="6072E9D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3826D8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1586C" w14:textId="2A7C03B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/2022</w:t>
            </w:r>
          </w:p>
        </w:tc>
        <w:tc>
          <w:tcPr>
            <w:tcW w:w="1701" w:type="dxa"/>
            <w:hideMark/>
          </w:tcPr>
          <w:p w14:paraId="0799E26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POPC oraz budżet państwa (część 27) </w:t>
            </w:r>
          </w:p>
        </w:tc>
        <w:tc>
          <w:tcPr>
            <w:tcW w:w="1684" w:type="dxa"/>
            <w:hideMark/>
          </w:tcPr>
          <w:p w14:paraId="35905C7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41 998 811,73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585A" w14:textId="51869078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250E7600" w14:textId="4AE65068" w:rsidTr="004D4EBC">
        <w:trPr>
          <w:trHeight w:val="1740"/>
        </w:trPr>
        <w:tc>
          <w:tcPr>
            <w:tcW w:w="1164" w:type="dxa"/>
          </w:tcPr>
          <w:p w14:paraId="6D7DC19B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65BE5E" w14:textId="52D8A56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244E2BB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Katalogi Administracji Publicznej</w:t>
            </w:r>
          </w:p>
        </w:tc>
        <w:tc>
          <w:tcPr>
            <w:tcW w:w="2395" w:type="dxa"/>
            <w:hideMark/>
          </w:tcPr>
          <w:p w14:paraId="07BAFDD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BA82B9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9E2D6E" w14:textId="4E11F7DE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30/05/2023</w:t>
            </w:r>
          </w:p>
        </w:tc>
        <w:tc>
          <w:tcPr>
            <w:tcW w:w="1701" w:type="dxa"/>
            <w:hideMark/>
          </w:tcPr>
          <w:p w14:paraId="6841B76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3C26516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44 552 760,30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8C36" w14:textId="32613B1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47E777B" w14:textId="36BAB2B5" w:rsidTr="004D4EBC">
        <w:trPr>
          <w:trHeight w:val="1740"/>
        </w:trPr>
        <w:tc>
          <w:tcPr>
            <w:tcW w:w="1164" w:type="dxa"/>
          </w:tcPr>
          <w:p w14:paraId="213F867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41DEE7" w14:textId="62B19CC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E1111C6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Elektronizacja Rządowego Procesu Legislacyjnego (e-RPL)</w:t>
            </w:r>
          </w:p>
        </w:tc>
        <w:tc>
          <w:tcPr>
            <w:tcW w:w="2395" w:type="dxa"/>
            <w:hideMark/>
          </w:tcPr>
          <w:p w14:paraId="3FE381D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5F8F5B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AF63FF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4000D0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10128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5 350 000,00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A159" w14:textId="57249F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DA04A48" w14:textId="03489F3D" w:rsidTr="004D4EBC">
        <w:trPr>
          <w:trHeight w:val="917"/>
        </w:trPr>
        <w:tc>
          <w:tcPr>
            <w:tcW w:w="1164" w:type="dxa"/>
          </w:tcPr>
          <w:p w14:paraId="7CC9BB0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4C8BC7" w14:textId="08ACA7E4" w:rsidR="00883A27" w:rsidRPr="006D5A5A" w:rsidRDefault="00883A27" w:rsidP="00621A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  <w:r w:rsidR="00621A5C" w:rsidRPr="006D5A5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21A5C"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46" w:type="dxa"/>
            <w:hideMark/>
          </w:tcPr>
          <w:p w14:paraId="179B4057" w14:textId="77777777" w:rsidR="00883A27" w:rsidRPr="006D5A5A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Wdrożenie jednolitego systemu zgłaszania przez resorty projektów innowacyjnych z funkcją identyfikacji projektów podobnych lub identycznych „Laboratorium projektowe RP” – docelowo także z uwzględnieniem JST</w:t>
            </w:r>
          </w:p>
        </w:tc>
        <w:tc>
          <w:tcPr>
            <w:tcW w:w="2395" w:type="dxa"/>
            <w:hideMark/>
          </w:tcPr>
          <w:p w14:paraId="3A00046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DB693A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04A4CA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D6B48E2" w14:textId="0B677625" w:rsidR="00883A27" w:rsidRPr="000B6143" w:rsidRDefault="00C967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883A27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27) </w:t>
            </w:r>
          </w:p>
        </w:tc>
        <w:tc>
          <w:tcPr>
            <w:tcW w:w="1684" w:type="dxa"/>
            <w:hideMark/>
          </w:tcPr>
          <w:p w14:paraId="27D7D20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9AB7" w14:textId="330C6E6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3013DB" w:rsidRPr="000B6143" w14:paraId="5C709AAD" w14:textId="77777777" w:rsidTr="004D4EBC">
        <w:trPr>
          <w:trHeight w:val="917"/>
        </w:trPr>
        <w:tc>
          <w:tcPr>
            <w:tcW w:w="1164" w:type="dxa"/>
          </w:tcPr>
          <w:p w14:paraId="06C8C7A5" w14:textId="77777777" w:rsidR="003013DB" w:rsidRPr="000B6143" w:rsidRDefault="003013DB" w:rsidP="003013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F9C9D02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F9FB2DF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46" w:type="dxa"/>
          </w:tcPr>
          <w:p w14:paraId="0C9DFC1E" w14:textId="66404884" w:rsidR="003013DB" w:rsidRPr="00FF6D5B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Cyfrowej Tożsamości (RCT)</w:t>
            </w:r>
          </w:p>
        </w:tc>
        <w:tc>
          <w:tcPr>
            <w:tcW w:w="2395" w:type="dxa"/>
          </w:tcPr>
          <w:p w14:paraId="23DDBBFB" w14:textId="4B2AD448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</w:tcPr>
          <w:p w14:paraId="0C813EB0" w14:textId="451EB050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</w:tcPr>
          <w:p w14:paraId="554EA9BF" w14:textId="455EC4F4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31/12/2027</w:t>
            </w:r>
          </w:p>
        </w:tc>
        <w:tc>
          <w:tcPr>
            <w:tcW w:w="1701" w:type="dxa"/>
          </w:tcPr>
          <w:p w14:paraId="5FB6A0F3" w14:textId="44CEA06E" w:rsidR="003013DB" w:rsidRPr="005B61E2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 i CEPIK WI), Fundusze Unii Europejskiej (KPO</w:t>
            </w:r>
            <w:r w:rsidR="00CF4B5F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45D2ECFD" w14:textId="77777777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</w:tcPr>
          <w:p w14:paraId="47DA6F44" w14:textId="7C498216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152 091 000,00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56E0" w14:textId="16D6A540" w:rsidR="003013DB" w:rsidRPr="000B6143" w:rsidRDefault="003013DB" w:rsidP="00301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284DFB" w14:textId="77777777" w:rsidTr="004D4EBC">
        <w:trPr>
          <w:trHeight w:val="917"/>
        </w:trPr>
        <w:tc>
          <w:tcPr>
            <w:tcW w:w="1164" w:type="dxa"/>
          </w:tcPr>
          <w:p w14:paraId="24087B3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746B7A17" w14:textId="3FE1B98A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</w:tcPr>
          <w:p w14:paraId="5A37BC64" w14:textId="5197B51B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System Ewidencji Państwowej Inspekcji Sanitarnej (SEPIS)</w:t>
            </w:r>
          </w:p>
        </w:tc>
        <w:tc>
          <w:tcPr>
            <w:tcW w:w="2395" w:type="dxa"/>
          </w:tcPr>
          <w:p w14:paraId="440B9BB5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4.2.1. Zwiększenie jakości oraz zakresu komunikacji między obywatelami i innymi interesariuszami a państwem</w:t>
            </w:r>
          </w:p>
          <w:p w14:paraId="0C6152DD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  <w:p w14:paraId="274321DF" w14:textId="0CB48F2D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lastRenderedPageBreak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</w:tcPr>
          <w:p w14:paraId="05E56F3E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lastRenderedPageBreak/>
              <w:t>5.1 Reorientacja administracji publicznej na usługi zorientowane wokół potrzeb Obywatela</w:t>
            </w:r>
          </w:p>
          <w:p w14:paraId="4DE952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5.2 Implementacja narzędzi horyzontalnych,</w:t>
            </w:r>
          </w:p>
          <w:p w14:paraId="0B08FC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wspierających działania administracji publicznej</w:t>
            </w:r>
          </w:p>
          <w:p w14:paraId="72C597E7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lastRenderedPageBreak/>
              <w:t>5.3 Rozwój kompetencji cyfrowych obywateli,</w:t>
            </w:r>
          </w:p>
          <w:p w14:paraId="55771DCF" w14:textId="21617441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Pracowników administracji i specjalistów TIK</w:t>
            </w:r>
          </w:p>
        </w:tc>
        <w:tc>
          <w:tcPr>
            <w:tcW w:w="1463" w:type="dxa"/>
          </w:tcPr>
          <w:p w14:paraId="55BF7812" w14:textId="32B5947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lastRenderedPageBreak/>
              <w:t>30/06/2021</w:t>
            </w:r>
          </w:p>
        </w:tc>
        <w:tc>
          <w:tcPr>
            <w:tcW w:w="1701" w:type="dxa"/>
          </w:tcPr>
          <w:p w14:paraId="2D6E3DA1" w14:textId="7B0E660F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Fundusz Przeciwdziałania COVID-19, dział 750 rozdział 75001 paragraf 4000</w:t>
            </w:r>
          </w:p>
        </w:tc>
        <w:tc>
          <w:tcPr>
            <w:tcW w:w="1684" w:type="dxa"/>
          </w:tcPr>
          <w:p w14:paraId="793F2353" w14:textId="726E47C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45 161 488,85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1F31" w14:textId="36EB6C78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faza realizacji</w:t>
            </w:r>
          </w:p>
        </w:tc>
      </w:tr>
      <w:tr w:rsidR="00F6790E" w:rsidRPr="000B6143" w14:paraId="3D161079" w14:textId="026910C4" w:rsidTr="004D4EBC">
        <w:trPr>
          <w:trHeight w:val="1740"/>
        </w:trPr>
        <w:tc>
          <w:tcPr>
            <w:tcW w:w="1164" w:type="dxa"/>
          </w:tcPr>
          <w:p w14:paraId="0D4397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899D98" w14:textId="7453130A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Centrum Informatyczne Edukacji</w:t>
            </w:r>
          </w:p>
        </w:tc>
        <w:tc>
          <w:tcPr>
            <w:tcW w:w="2446" w:type="dxa"/>
            <w:hideMark/>
          </w:tcPr>
          <w:p w14:paraId="406F9ED2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Krajowego Systemu Danych Oświatowych</w:t>
            </w:r>
          </w:p>
        </w:tc>
        <w:tc>
          <w:tcPr>
            <w:tcW w:w="2395" w:type="dxa"/>
            <w:hideMark/>
          </w:tcPr>
          <w:p w14:paraId="152CA6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4.2.2. Wzmocnienie dojrzałości organizacyjnej jednostek administracji publicznej oraz usprawnienie zaplecza elektronicznej administracji (back office) </w:t>
            </w:r>
          </w:p>
        </w:tc>
        <w:tc>
          <w:tcPr>
            <w:tcW w:w="1954" w:type="dxa"/>
            <w:hideMark/>
          </w:tcPr>
          <w:p w14:paraId="6CFD1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4DD47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80BFC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2.10. POWER oraz budżet państwa (część 30)</w:t>
            </w:r>
          </w:p>
        </w:tc>
        <w:tc>
          <w:tcPr>
            <w:tcW w:w="1684" w:type="dxa"/>
            <w:hideMark/>
          </w:tcPr>
          <w:p w14:paraId="663463BE" w14:textId="3BE64F5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2E36FDB" w14:textId="77777777" w:rsidR="00150D5C" w:rsidRDefault="00150D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EBF4AA" w14:textId="08C10831" w:rsidR="00150D5C" w:rsidRPr="000B6143" w:rsidRDefault="00150D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29 469 619,02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CEC0" w14:textId="7EF5395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D9B05E4" w14:textId="1A6C614A" w:rsidTr="004D4EBC">
        <w:trPr>
          <w:trHeight w:val="1740"/>
        </w:trPr>
        <w:tc>
          <w:tcPr>
            <w:tcW w:w="1164" w:type="dxa"/>
          </w:tcPr>
          <w:p w14:paraId="257433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5B1C93" w14:textId="320E5228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Ośrodek Rozwoju Edukacji w Warszawie</w:t>
            </w:r>
          </w:p>
        </w:tc>
        <w:tc>
          <w:tcPr>
            <w:tcW w:w="2446" w:type="dxa"/>
            <w:hideMark/>
          </w:tcPr>
          <w:p w14:paraId="256406CD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Cyfryzacja procesów back-office w Ośrodku Rozwoju Edukacji w Warszawie</w:t>
            </w:r>
          </w:p>
        </w:tc>
        <w:tc>
          <w:tcPr>
            <w:tcW w:w="2395" w:type="dxa"/>
            <w:hideMark/>
          </w:tcPr>
          <w:p w14:paraId="0965A0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AC425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D00F1A5" w14:textId="45ED82D6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8431EFC" w14:textId="77777777" w:rsidR="00CE724E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1F0FC5F" w14:textId="7F3E591F" w:rsidR="00CE724E" w:rsidRPr="000B6143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20/12/2021</w:t>
            </w:r>
          </w:p>
        </w:tc>
        <w:tc>
          <w:tcPr>
            <w:tcW w:w="1701" w:type="dxa"/>
            <w:hideMark/>
          </w:tcPr>
          <w:p w14:paraId="450EB69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30)</w:t>
            </w:r>
          </w:p>
        </w:tc>
        <w:tc>
          <w:tcPr>
            <w:tcW w:w="1684" w:type="dxa"/>
            <w:hideMark/>
          </w:tcPr>
          <w:p w14:paraId="607F45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3 341 592,99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0D94" w14:textId="20A6A8F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8BD5CF6" w14:textId="1D5EBB5D" w:rsidTr="004D4EBC">
        <w:trPr>
          <w:trHeight w:val="632"/>
        </w:trPr>
        <w:tc>
          <w:tcPr>
            <w:tcW w:w="1164" w:type="dxa"/>
          </w:tcPr>
          <w:p w14:paraId="3C35A5B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3B654FB0" w14:textId="239A1C4C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 w:rsidDel="00A663D1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FF6D5B">
              <w:rPr>
                <w:rFonts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2446" w:type="dxa"/>
          </w:tcPr>
          <w:p w14:paraId="38AEDB05" w14:textId="2E361712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sz w:val="20"/>
                <w:szCs w:val="20"/>
              </w:rPr>
              <w:t>Prowadzenie i rozwój Zintegrowanego Rejestru Kwalifikacji</w:t>
            </w:r>
          </w:p>
        </w:tc>
        <w:tc>
          <w:tcPr>
            <w:tcW w:w="2395" w:type="dxa"/>
          </w:tcPr>
          <w:p w14:paraId="6C1FD3D2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4.2.1 Zwiększenie jakości oraz zakresu komunikacji między obywatelami i innymi </w:t>
            </w:r>
          </w:p>
          <w:p w14:paraId="1C0E132B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>interesariuszami a państwem</w:t>
            </w:r>
          </w:p>
          <w:p w14:paraId="63021BD4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4.2.3 Podniesienie poziomu kompetencji </w:t>
            </w:r>
          </w:p>
          <w:p w14:paraId="27151E9E" w14:textId="27397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lastRenderedPageBreak/>
              <w:t>cyfrowych obywateli, specjalistów TIK oraz pracowników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administracji </w:t>
            </w:r>
            <w:r w:rsidRPr="006D5A5A">
              <w:rPr>
                <w:rFonts w:cstheme="minorHAnsi"/>
                <w:sz w:val="20"/>
                <w:szCs w:val="20"/>
                <w:lang w:eastAsia="zh-CN"/>
              </w:rPr>
              <w:t xml:space="preserve">publicznej  </w:t>
            </w:r>
          </w:p>
        </w:tc>
        <w:tc>
          <w:tcPr>
            <w:tcW w:w="1954" w:type="dxa"/>
          </w:tcPr>
          <w:p w14:paraId="1F6EE999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lastRenderedPageBreak/>
              <w:t xml:space="preserve">5.1 Reorientacja </w:t>
            </w:r>
          </w:p>
          <w:p w14:paraId="7D046680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administracji publicznej na usługi zorientowane wokół potrzeb obywatela</w:t>
            </w:r>
          </w:p>
          <w:p w14:paraId="70445808" w14:textId="2CDD272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5.3. Rozwój kompetencji cyfrowych obywateli, pracowników </w:t>
            </w:r>
            <w:r w:rsidRPr="000B6143">
              <w:rPr>
                <w:rFonts w:cstheme="minorHAnsi"/>
                <w:sz w:val="20"/>
                <w:szCs w:val="20"/>
              </w:rPr>
              <w:lastRenderedPageBreak/>
              <w:t>administracji publicznej oraz specjalistów TIK</w:t>
            </w:r>
          </w:p>
        </w:tc>
        <w:tc>
          <w:tcPr>
            <w:tcW w:w="1463" w:type="dxa"/>
          </w:tcPr>
          <w:p w14:paraId="08F2136F" w14:textId="7C1F3B8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lastRenderedPageBreak/>
              <w:t>31/12/2022</w:t>
            </w:r>
          </w:p>
        </w:tc>
        <w:tc>
          <w:tcPr>
            <w:tcW w:w="1701" w:type="dxa"/>
          </w:tcPr>
          <w:p w14:paraId="49E04BC9" w14:textId="2471D99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Działanie 2.11. POWER oraz budżet państwa (część 30)</w:t>
            </w:r>
          </w:p>
        </w:tc>
        <w:tc>
          <w:tcPr>
            <w:tcW w:w="1684" w:type="dxa"/>
          </w:tcPr>
          <w:p w14:paraId="6F7F3749" w14:textId="598A417F" w:rsidR="00F6790E" w:rsidRPr="00C26F15" w:rsidRDefault="00F6790E" w:rsidP="00F6790E">
            <w:pPr>
              <w:rPr>
                <w:rFonts w:cstheme="minorHAnsi"/>
                <w:sz w:val="18"/>
                <w:szCs w:val="20"/>
              </w:rPr>
            </w:pPr>
            <w:r w:rsidRPr="00C26F15">
              <w:rPr>
                <w:rFonts w:cstheme="minorHAnsi"/>
                <w:bCs/>
                <w:sz w:val="20"/>
              </w:rPr>
              <w:t xml:space="preserve">30 362 077,79 </w:t>
            </w:r>
            <w:r w:rsidRPr="00C26F15">
              <w:rPr>
                <w:rFonts w:cstheme="minorHAnsi"/>
                <w:sz w:val="18"/>
                <w:szCs w:val="20"/>
                <w:lang w:val="en-US" w:eastAsia="zh-CN"/>
              </w:rPr>
              <w:t>zł</w:t>
            </w:r>
            <w:r w:rsidR="00C26F15">
              <w:rPr>
                <w:rFonts w:cstheme="minorHAnsi"/>
                <w:sz w:val="18"/>
                <w:szCs w:val="20"/>
                <w:lang w:val="en-US" w:eastAsia="zh-CN"/>
              </w:rPr>
              <w:t>.</w:t>
            </w:r>
          </w:p>
          <w:p w14:paraId="3CC83C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CCA3" w14:textId="359217C2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</w:t>
            </w:r>
          </w:p>
          <w:p w14:paraId="56469508" w14:textId="7B9A9500" w:rsidR="00F6790E" w:rsidRPr="000B6143" w:rsidRDefault="00F6790E" w:rsidP="00F6790E">
            <w:pPr>
              <w:rPr>
                <w:rFonts w:cstheme="minorHAnsi"/>
                <w:sz w:val="20"/>
                <w:szCs w:val="20"/>
                <w:lang w:val="en-US" w:eastAsia="zh-CN"/>
              </w:rPr>
            </w:pP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0142453C" w14:textId="6CD04139" w:rsidTr="004D4EBC">
        <w:trPr>
          <w:trHeight w:val="1160"/>
        </w:trPr>
        <w:tc>
          <w:tcPr>
            <w:tcW w:w="1164" w:type="dxa"/>
          </w:tcPr>
          <w:p w14:paraId="7529D01B" w14:textId="72266958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C88601" w14:textId="71236014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0C9C26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Platforma Usług Elektronicznych Skarbowo-Celnych – PUESC</w:t>
            </w:r>
          </w:p>
        </w:tc>
        <w:tc>
          <w:tcPr>
            <w:tcW w:w="2395" w:type="dxa"/>
            <w:hideMark/>
          </w:tcPr>
          <w:p w14:paraId="7734EF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DA66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6514672A" w14:textId="43C134A4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AC6B363" w14:textId="77777777" w:rsidR="00CE724E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98ED971" w14:textId="13DCC3D8" w:rsidR="00CE724E" w:rsidRPr="000B6143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483878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19)</w:t>
            </w:r>
          </w:p>
        </w:tc>
        <w:tc>
          <w:tcPr>
            <w:tcW w:w="1684" w:type="dxa"/>
            <w:hideMark/>
          </w:tcPr>
          <w:p w14:paraId="397965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144 616 292,00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2870" w14:textId="5ED1CC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93831D4" w14:textId="5313068F" w:rsidTr="004D4EBC">
        <w:trPr>
          <w:trHeight w:val="1160"/>
        </w:trPr>
        <w:tc>
          <w:tcPr>
            <w:tcW w:w="1164" w:type="dxa"/>
          </w:tcPr>
          <w:p w14:paraId="01DB8E5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51D374" w14:textId="60218AED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7429B80B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E-Urząd Skarbowy (E-Urząd).</w:t>
            </w:r>
          </w:p>
        </w:tc>
        <w:tc>
          <w:tcPr>
            <w:tcW w:w="2395" w:type="dxa"/>
            <w:hideMark/>
          </w:tcPr>
          <w:p w14:paraId="7F8672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3F50F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C7AD697" w14:textId="660D5CCE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F8761FC" w14:textId="77777777" w:rsidR="00CE724E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B671E43" w14:textId="57C6AF3A" w:rsidR="00CE724E" w:rsidRPr="000B6143" w:rsidRDefault="00CE724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28/09/2022</w:t>
            </w:r>
          </w:p>
        </w:tc>
        <w:tc>
          <w:tcPr>
            <w:tcW w:w="1701" w:type="dxa"/>
            <w:hideMark/>
          </w:tcPr>
          <w:p w14:paraId="4E00D5F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19) </w:t>
            </w:r>
          </w:p>
        </w:tc>
        <w:tc>
          <w:tcPr>
            <w:tcW w:w="1684" w:type="dxa"/>
            <w:hideMark/>
          </w:tcPr>
          <w:p w14:paraId="111C64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120 874 635,50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CCB" w14:textId="31A7B7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3D794AF" w14:textId="4FF9105A" w:rsidTr="004D4EBC">
        <w:trPr>
          <w:trHeight w:val="350"/>
        </w:trPr>
        <w:tc>
          <w:tcPr>
            <w:tcW w:w="1164" w:type="dxa"/>
          </w:tcPr>
          <w:p w14:paraId="317F9B5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B5F52F" w14:textId="5EEFD30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88BF1E7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Informacji Celno-Skarbowej EUREKA</w:t>
            </w:r>
          </w:p>
        </w:tc>
        <w:tc>
          <w:tcPr>
            <w:tcW w:w="2395" w:type="dxa"/>
            <w:hideMark/>
          </w:tcPr>
          <w:p w14:paraId="1BCBFE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C0202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3276DA0" w14:textId="349DBCC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AA58C82" w14:textId="77777777" w:rsidR="000845D0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417A99C" w14:textId="4C0C3AF5" w:rsidR="000845D0" w:rsidRPr="000B6143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4AD2C3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19)</w:t>
            </w:r>
          </w:p>
        </w:tc>
        <w:tc>
          <w:tcPr>
            <w:tcW w:w="1684" w:type="dxa"/>
            <w:hideMark/>
          </w:tcPr>
          <w:p w14:paraId="12AD77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10 404 625,00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26E9" w14:textId="0A2F62C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560C3C1" w14:textId="77E286CB" w:rsidTr="004D4EBC">
        <w:trPr>
          <w:trHeight w:val="1160"/>
        </w:trPr>
        <w:tc>
          <w:tcPr>
            <w:tcW w:w="1164" w:type="dxa"/>
          </w:tcPr>
          <w:p w14:paraId="671550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B9BC71" w14:textId="0776793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Ubezpieczeniowy Fundusz Gwarancyjny</w:t>
            </w:r>
          </w:p>
        </w:tc>
        <w:tc>
          <w:tcPr>
            <w:tcW w:w="2446" w:type="dxa"/>
            <w:hideMark/>
          </w:tcPr>
          <w:p w14:paraId="657F2B5E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Zintegrowana Platforma Usług Turystycznego Funduszu Gwarancyjnego (ZPUTFG)</w:t>
            </w:r>
          </w:p>
        </w:tc>
        <w:tc>
          <w:tcPr>
            <w:tcW w:w="2395" w:type="dxa"/>
            <w:hideMark/>
          </w:tcPr>
          <w:p w14:paraId="5AAF99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DAB3E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1A701043" w14:textId="63CB2BBF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82CA5B7" w14:textId="77777777" w:rsidR="000845D0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D9B2AC6" w14:textId="43DE5358" w:rsidR="000845D0" w:rsidRPr="000B6143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sz w:val="20"/>
              </w:rPr>
              <w:t>29/10/2020</w:t>
            </w:r>
          </w:p>
        </w:tc>
        <w:tc>
          <w:tcPr>
            <w:tcW w:w="1701" w:type="dxa"/>
            <w:hideMark/>
          </w:tcPr>
          <w:p w14:paraId="54C4CBB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CC8FB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6 718 706,36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04E5" w14:textId="56EE594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577A1AF" w14:textId="407A9571" w:rsidTr="004D4EBC">
        <w:trPr>
          <w:trHeight w:val="1909"/>
        </w:trPr>
        <w:tc>
          <w:tcPr>
            <w:tcW w:w="1164" w:type="dxa"/>
          </w:tcPr>
          <w:p w14:paraId="2DF9D2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7E716668" w14:textId="37C8D0A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446" w:type="dxa"/>
          </w:tcPr>
          <w:p w14:paraId="5F72AD20" w14:textId="3CA5BE0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  <w:lang w:eastAsia="ar-SA"/>
              </w:rPr>
              <w:t>System Zarządzania Obsługą Postępowań Egzekucyjnych Należności (SZOPEN)</w:t>
            </w:r>
          </w:p>
        </w:tc>
        <w:tc>
          <w:tcPr>
            <w:tcW w:w="2395" w:type="dxa"/>
          </w:tcPr>
          <w:p w14:paraId="4D687C84" w14:textId="58CA45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</w:tcPr>
          <w:p w14:paraId="3C7DB044" w14:textId="344E1E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463" w:type="dxa"/>
          </w:tcPr>
          <w:p w14:paraId="3CDFF227" w14:textId="33E2199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31/12/22</w:t>
            </w:r>
          </w:p>
        </w:tc>
        <w:tc>
          <w:tcPr>
            <w:tcW w:w="1701" w:type="dxa"/>
          </w:tcPr>
          <w:p w14:paraId="765986A6" w14:textId="4B6A9881" w:rsidR="00F6790E" w:rsidRPr="000B6143" w:rsidRDefault="00F6790E" w:rsidP="000845D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Działanie 2.2 </w:t>
            </w:r>
          </w:p>
        </w:tc>
        <w:tc>
          <w:tcPr>
            <w:tcW w:w="1684" w:type="dxa"/>
          </w:tcPr>
          <w:p w14:paraId="638F8F41" w14:textId="6A55A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35 493 194,62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D822" w14:textId="25A94A6E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planowania </w:t>
            </w:r>
          </w:p>
        </w:tc>
      </w:tr>
      <w:tr w:rsidR="00F6790E" w:rsidRPr="000B6143" w14:paraId="2ED553CA" w14:textId="29476027" w:rsidTr="004D4EBC">
        <w:trPr>
          <w:trHeight w:val="1909"/>
        </w:trPr>
        <w:tc>
          <w:tcPr>
            <w:tcW w:w="1164" w:type="dxa"/>
          </w:tcPr>
          <w:p w14:paraId="6FC74FD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3C84016" w14:textId="17CC26DB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44F6C6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„Wdrożenie innowacyjnych e-usług o wysokim poziomie dojrzałości w zakresie rejestracji jachtów i innych jednostek pływających o długości do 24 m”</w:t>
            </w:r>
          </w:p>
        </w:tc>
        <w:tc>
          <w:tcPr>
            <w:tcW w:w="2395" w:type="dxa"/>
            <w:hideMark/>
          </w:tcPr>
          <w:p w14:paraId="15FF62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17928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13329B" w14:textId="7E374BB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A56F5">
              <w:rPr>
                <w:rFonts w:cstheme="minorHAnsi"/>
                <w:bCs/>
              </w:rPr>
              <w:t>29</w:t>
            </w:r>
            <w:r>
              <w:rPr>
                <w:rFonts w:cstheme="minorHAnsi"/>
                <w:bCs/>
              </w:rPr>
              <w:t>/12/2</w:t>
            </w:r>
            <w:r w:rsidRPr="001A56F5">
              <w:rPr>
                <w:rFonts w:cstheme="minorHAnsi"/>
                <w:bCs/>
              </w:rPr>
              <w:t xml:space="preserve">020 </w:t>
            </w:r>
          </w:p>
        </w:tc>
        <w:tc>
          <w:tcPr>
            <w:tcW w:w="1701" w:type="dxa"/>
            <w:hideMark/>
          </w:tcPr>
          <w:p w14:paraId="1B892D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21)</w:t>
            </w:r>
          </w:p>
        </w:tc>
        <w:tc>
          <w:tcPr>
            <w:tcW w:w="1684" w:type="dxa"/>
            <w:hideMark/>
          </w:tcPr>
          <w:p w14:paraId="7892B2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3 499 198,06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7CCE" w14:textId="7223121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C676A8" w14:textId="6F00ACFF" w:rsidTr="004D4EBC">
        <w:trPr>
          <w:trHeight w:val="2193"/>
        </w:trPr>
        <w:tc>
          <w:tcPr>
            <w:tcW w:w="1164" w:type="dxa"/>
          </w:tcPr>
          <w:p w14:paraId="6AEAB4E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27EC86" w14:textId="2A613EB2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CA9917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„System Informacji Przestrzennej Administracji Morskiej (SIPAM)”</w:t>
            </w:r>
          </w:p>
        </w:tc>
        <w:tc>
          <w:tcPr>
            <w:tcW w:w="2395" w:type="dxa"/>
            <w:hideMark/>
          </w:tcPr>
          <w:p w14:paraId="003F6D3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usprawnienie zaplecza elektronicznej administracji (back office)</w:t>
            </w:r>
          </w:p>
        </w:tc>
        <w:tc>
          <w:tcPr>
            <w:tcW w:w="1954" w:type="dxa"/>
            <w:hideMark/>
          </w:tcPr>
          <w:p w14:paraId="1C4C78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659D015" w14:textId="536958FD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E909EFA" w14:textId="77777777" w:rsidR="000845D0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CC3D47A" w14:textId="3D2FC5A5" w:rsidR="000845D0" w:rsidRPr="000B6143" w:rsidRDefault="000845D0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28/10/2020</w:t>
            </w:r>
          </w:p>
        </w:tc>
        <w:tc>
          <w:tcPr>
            <w:tcW w:w="1701" w:type="dxa"/>
            <w:hideMark/>
          </w:tcPr>
          <w:p w14:paraId="3FBB196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21)</w:t>
            </w:r>
          </w:p>
        </w:tc>
        <w:tc>
          <w:tcPr>
            <w:tcW w:w="1684" w:type="dxa"/>
            <w:hideMark/>
          </w:tcPr>
          <w:p w14:paraId="07CB1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5 971 782,00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9B64" w14:textId="6FAEEC9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70F25E" w14:textId="0DCAFC69" w:rsidTr="004D4EBC">
        <w:trPr>
          <w:trHeight w:val="1483"/>
        </w:trPr>
        <w:tc>
          <w:tcPr>
            <w:tcW w:w="1164" w:type="dxa"/>
          </w:tcPr>
          <w:p w14:paraId="2783990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49F071" w14:textId="24B6F9A1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1299F6F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operacyjnego gromadzenia, udostępniania i promocji cyfrowej informacji o środowisku (Sat4Envi)</w:t>
            </w:r>
          </w:p>
        </w:tc>
        <w:tc>
          <w:tcPr>
            <w:tcW w:w="2395" w:type="dxa"/>
            <w:hideMark/>
          </w:tcPr>
          <w:p w14:paraId="37A357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4.2.2. Wzmocnienie dojrzałości organizacyjnej jednostek administracji publicznej oraz usprawnienie zaplecza elektronicznej administracji (back office)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6E8A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5031E8E" w14:textId="0B87D0B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3B81822" w14:textId="77777777" w:rsidR="008D73ED" w:rsidRDefault="008D73E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BCD12C7" w14:textId="19771814" w:rsidR="008D73ED" w:rsidRPr="000B6143" w:rsidRDefault="008D73E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24/03/2021</w:t>
            </w:r>
          </w:p>
        </w:tc>
        <w:tc>
          <w:tcPr>
            <w:tcW w:w="1701" w:type="dxa"/>
            <w:hideMark/>
          </w:tcPr>
          <w:p w14:paraId="05565D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27)</w:t>
            </w:r>
          </w:p>
        </w:tc>
        <w:tc>
          <w:tcPr>
            <w:tcW w:w="1684" w:type="dxa"/>
            <w:hideMark/>
          </w:tcPr>
          <w:p w14:paraId="5D44049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17 903 900,00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FAA6" w14:textId="2793716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C46889" w14:textId="6139761D" w:rsidTr="004D4EBC">
        <w:trPr>
          <w:trHeight w:val="1767"/>
        </w:trPr>
        <w:tc>
          <w:tcPr>
            <w:tcW w:w="1164" w:type="dxa"/>
          </w:tcPr>
          <w:p w14:paraId="43AE12E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01A546" w14:textId="1A9365B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322E4F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eŻegluga – portal dedykowany interesariuszom żeglugi śródlądowej w Polsce umożliwiający załatwianie spraw urzędowych w sposób zdalny (Urzędy Żeglugi Śródlądowej, Techniczne Komisje Inspekcyjne, Centrum RIS, Centralna Komisja Egzaminacyjna, Terenowe Komisje Egzaminacyjne)</w:t>
            </w:r>
          </w:p>
        </w:tc>
        <w:tc>
          <w:tcPr>
            <w:tcW w:w="2395" w:type="dxa"/>
            <w:hideMark/>
          </w:tcPr>
          <w:p w14:paraId="359A05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0C276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F3DBF32" w14:textId="1A10C6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01/07/2022</w:t>
            </w:r>
          </w:p>
        </w:tc>
        <w:tc>
          <w:tcPr>
            <w:tcW w:w="1701" w:type="dxa"/>
            <w:hideMark/>
          </w:tcPr>
          <w:p w14:paraId="2EDCC9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726CE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1 300 000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1F22" w14:textId="5E72A1E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5A5336B" w14:textId="4C384B12" w:rsidTr="004D4EBC">
        <w:trPr>
          <w:trHeight w:val="2051"/>
        </w:trPr>
        <w:tc>
          <w:tcPr>
            <w:tcW w:w="1164" w:type="dxa"/>
          </w:tcPr>
          <w:p w14:paraId="259393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543891" w14:textId="23B2CBB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080AD6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Centralnej platformy edukacyjno-egzaminacyjnej dla osób podnoszących kwalifikacje w żegludze śródlądowej.</w:t>
            </w:r>
          </w:p>
        </w:tc>
        <w:tc>
          <w:tcPr>
            <w:tcW w:w="2395" w:type="dxa"/>
            <w:hideMark/>
          </w:tcPr>
          <w:p w14:paraId="22CD7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401744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7BA3E29" w14:textId="517605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1EEF7D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4A47E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1 750 000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C4C9" w14:textId="6EBB310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A8F26E4" w14:textId="4C545A21" w:rsidTr="004D4EBC">
        <w:trPr>
          <w:trHeight w:val="491"/>
        </w:trPr>
        <w:tc>
          <w:tcPr>
            <w:tcW w:w="1164" w:type="dxa"/>
          </w:tcPr>
          <w:p w14:paraId="09854C8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C27CE8" w14:textId="1D3F07D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663EB8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Centralnej Platformy Zarządzania Danymi w Żegludze Śródlądowej, obejmująca integrację danych z Polskiej Bazy Danych Statków oraz stworzenie Polskiej Bazy Danych Załóg, Polskiej Platformy eDzienników Pokładowych i Dokumentów Kwalifikacyjnych  oraz Elektronicznego Rejestru Dróg Wodnych.</w:t>
            </w:r>
          </w:p>
        </w:tc>
        <w:tc>
          <w:tcPr>
            <w:tcW w:w="2395" w:type="dxa"/>
            <w:hideMark/>
          </w:tcPr>
          <w:p w14:paraId="0F3ED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A1E41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5B08D8A" w14:textId="399718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1132E0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21)</w:t>
            </w:r>
          </w:p>
        </w:tc>
        <w:tc>
          <w:tcPr>
            <w:tcW w:w="1684" w:type="dxa"/>
            <w:hideMark/>
          </w:tcPr>
          <w:p w14:paraId="67E4AB5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21 500 000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8638" w14:textId="3924A9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6489BC" w14:textId="70B3F133" w:rsidTr="004D4EBC">
        <w:trPr>
          <w:trHeight w:val="1909"/>
        </w:trPr>
        <w:tc>
          <w:tcPr>
            <w:tcW w:w="1164" w:type="dxa"/>
          </w:tcPr>
          <w:p w14:paraId="4F88DA1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B90DA5" w14:textId="59D4B0A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614D1F39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Dostępu do informacji o podróżach multimodalnych</w:t>
            </w:r>
          </w:p>
        </w:tc>
        <w:tc>
          <w:tcPr>
            <w:tcW w:w="2395" w:type="dxa"/>
            <w:hideMark/>
          </w:tcPr>
          <w:p w14:paraId="66B3B4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73200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44580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01/12/2021</w:t>
            </w:r>
          </w:p>
        </w:tc>
        <w:tc>
          <w:tcPr>
            <w:tcW w:w="1701" w:type="dxa"/>
            <w:hideMark/>
          </w:tcPr>
          <w:p w14:paraId="2954F5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CEF</w:t>
            </w:r>
          </w:p>
        </w:tc>
        <w:tc>
          <w:tcPr>
            <w:tcW w:w="1684" w:type="dxa"/>
            <w:hideMark/>
          </w:tcPr>
          <w:p w14:paraId="3B60031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768 355,30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3015" w14:textId="4E878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EA73BB0" w14:textId="26F66787" w:rsidTr="004D4EBC">
        <w:trPr>
          <w:trHeight w:val="2610"/>
        </w:trPr>
        <w:tc>
          <w:tcPr>
            <w:tcW w:w="1164" w:type="dxa"/>
          </w:tcPr>
          <w:p w14:paraId="5C50CA8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A35967" w14:textId="5022A64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DA9A885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Dostępowy do informacji o warunkach ruchu – rozbudowa, dodawanie nowych funkcjonalności</w:t>
            </w:r>
          </w:p>
        </w:tc>
        <w:tc>
          <w:tcPr>
            <w:tcW w:w="2395" w:type="dxa"/>
            <w:hideMark/>
          </w:tcPr>
          <w:p w14:paraId="50B2E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AC533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A5DCE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01/03/2022</w:t>
            </w:r>
          </w:p>
        </w:tc>
        <w:tc>
          <w:tcPr>
            <w:tcW w:w="1701" w:type="dxa"/>
            <w:hideMark/>
          </w:tcPr>
          <w:p w14:paraId="7BCE52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39). Od 2020 r. tylko część 39 budżetu państwa</w:t>
            </w:r>
          </w:p>
        </w:tc>
        <w:tc>
          <w:tcPr>
            <w:tcW w:w="1684" w:type="dxa"/>
            <w:hideMark/>
          </w:tcPr>
          <w:p w14:paraId="35349E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2 889 516,00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Od 2020 r. – 3 000 000,00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6DF9" w14:textId="3F6B926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A1AF6CB" w14:textId="36FDD1AF" w:rsidTr="004D4EBC">
        <w:trPr>
          <w:trHeight w:val="1740"/>
        </w:trPr>
        <w:tc>
          <w:tcPr>
            <w:tcW w:w="1164" w:type="dxa"/>
          </w:tcPr>
          <w:p w14:paraId="5B8CDA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81B87B2" w14:textId="2277733E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331A283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System Zarządzania Ruchem Drogowym na sieci TEN-T – etap I</w:t>
            </w:r>
          </w:p>
        </w:tc>
        <w:tc>
          <w:tcPr>
            <w:tcW w:w="2395" w:type="dxa"/>
            <w:hideMark/>
          </w:tcPr>
          <w:p w14:paraId="3234565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CE0AD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25CCCED" w14:textId="3C73C2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2E99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</w:t>
            </w:r>
          </w:p>
        </w:tc>
        <w:tc>
          <w:tcPr>
            <w:tcW w:w="1684" w:type="dxa"/>
            <w:hideMark/>
          </w:tcPr>
          <w:p w14:paraId="2FB76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880 908 767,00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F373" w14:textId="1CDC00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445C4E4" w14:textId="42C56A8E" w:rsidTr="004D4EBC">
        <w:trPr>
          <w:trHeight w:val="1740"/>
        </w:trPr>
        <w:tc>
          <w:tcPr>
            <w:tcW w:w="1164" w:type="dxa"/>
          </w:tcPr>
          <w:p w14:paraId="07A348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69AA665" w14:textId="459BDE13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 Transportu Drogowego</w:t>
            </w:r>
          </w:p>
        </w:tc>
        <w:tc>
          <w:tcPr>
            <w:tcW w:w="2446" w:type="dxa"/>
            <w:hideMark/>
          </w:tcPr>
          <w:p w14:paraId="55EE6461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Utworzenie Krajowego Rejestru Elektronicznego Przedsiębiorców Transportu Drogowego</w:t>
            </w:r>
          </w:p>
        </w:tc>
        <w:tc>
          <w:tcPr>
            <w:tcW w:w="2395" w:type="dxa"/>
            <w:hideMark/>
          </w:tcPr>
          <w:p w14:paraId="358DC8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B502D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FF0635" w14:textId="1F418A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B9E1E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39)</w:t>
            </w:r>
          </w:p>
        </w:tc>
        <w:tc>
          <w:tcPr>
            <w:tcW w:w="1684" w:type="dxa"/>
            <w:hideMark/>
          </w:tcPr>
          <w:p w14:paraId="2BF2FF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18 103 795,84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9304" w14:textId="3068D0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477C1B6" w14:textId="4735DA97" w:rsidTr="004D4EBC">
        <w:trPr>
          <w:trHeight w:val="775"/>
        </w:trPr>
        <w:tc>
          <w:tcPr>
            <w:tcW w:w="1164" w:type="dxa"/>
          </w:tcPr>
          <w:p w14:paraId="755239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C8A7E19" w14:textId="1E31BDFC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Transportu 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Samochodowego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Politechnika Warszawska</w:t>
            </w:r>
          </w:p>
        </w:tc>
        <w:tc>
          <w:tcPr>
            <w:tcW w:w="2446" w:type="dxa"/>
            <w:hideMark/>
          </w:tcPr>
          <w:p w14:paraId="5814594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Budowa Polskiego Centrum Kompetencji w 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zakresie automatyzacji transportu drogowego</w:t>
            </w:r>
          </w:p>
        </w:tc>
        <w:tc>
          <w:tcPr>
            <w:tcW w:w="2395" w:type="dxa"/>
            <w:hideMark/>
          </w:tcPr>
          <w:p w14:paraId="1FB2BF1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4.2.3. Podniesienie poziomu kompetencji cyfrowych obywateli,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specjalistów TIK oraz pracowników administracji publicznej</w:t>
            </w:r>
          </w:p>
        </w:tc>
        <w:tc>
          <w:tcPr>
            <w:tcW w:w="1954" w:type="dxa"/>
            <w:hideMark/>
          </w:tcPr>
          <w:p w14:paraId="275A4A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5.1. Reorientacja administracji publicznej na usługi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DE3F700" w14:textId="40114C2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31/03/2022</w:t>
            </w:r>
          </w:p>
        </w:tc>
        <w:tc>
          <w:tcPr>
            <w:tcW w:w="1701" w:type="dxa"/>
            <w:hideMark/>
          </w:tcPr>
          <w:p w14:paraId="3D87A8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NCBiR – Program Gospostrateg oraz budżet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państwa (część 39) </w:t>
            </w:r>
          </w:p>
        </w:tc>
        <w:tc>
          <w:tcPr>
            <w:tcW w:w="1684" w:type="dxa"/>
            <w:hideMark/>
          </w:tcPr>
          <w:p w14:paraId="185F8B82" w14:textId="41FC2F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7 656 489,00  zł (w tym MI - 512 000 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C066" w14:textId="00DEFE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C118B69" w14:textId="0F54F854" w:rsidTr="004D4EBC">
        <w:trPr>
          <w:trHeight w:val="1740"/>
        </w:trPr>
        <w:tc>
          <w:tcPr>
            <w:tcW w:w="1164" w:type="dxa"/>
          </w:tcPr>
          <w:p w14:paraId="6592B10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C64402" w14:textId="6E664C8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Lotnictwa Cywilnego</w:t>
            </w:r>
          </w:p>
        </w:tc>
        <w:tc>
          <w:tcPr>
            <w:tcW w:w="2446" w:type="dxa"/>
            <w:hideMark/>
          </w:tcPr>
          <w:p w14:paraId="182BE64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Doskonalenie i rozbudowa Zintegrowanego Systemu Informatycznego ZSI-ULC</w:t>
            </w:r>
          </w:p>
        </w:tc>
        <w:tc>
          <w:tcPr>
            <w:tcW w:w="2395" w:type="dxa"/>
            <w:hideMark/>
          </w:tcPr>
          <w:p w14:paraId="672D2A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ABA9C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C44C88" w14:textId="0A478803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DB8DCA4" w14:textId="77777777" w:rsidR="008D73ED" w:rsidRDefault="008D73E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41411F4" w14:textId="47F5543F" w:rsidR="008D73ED" w:rsidRPr="000B6143" w:rsidRDefault="008D73E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29/07/2021</w:t>
            </w:r>
          </w:p>
        </w:tc>
        <w:tc>
          <w:tcPr>
            <w:tcW w:w="1701" w:type="dxa"/>
            <w:hideMark/>
          </w:tcPr>
          <w:p w14:paraId="4101A3D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39)</w:t>
            </w:r>
          </w:p>
        </w:tc>
        <w:tc>
          <w:tcPr>
            <w:tcW w:w="1684" w:type="dxa"/>
            <w:hideMark/>
          </w:tcPr>
          <w:p w14:paraId="76F766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13 046 157,04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57F3" w14:textId="05D28C0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8D7E05" w14:textId="7F85F045" w:rsidTr="004D4EBC">
        <w:trPr>
          <w:trHeight w:val="2610"/>
        </w:trPr>
        <w:tc>
          <w:tcPr>
            <w:tcW w:w="1164" w:type="dxa"/>
          </w:tcPr>
          <w:p w14:paraId="21C5FBF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2406BE" w14:textId="7DB01A44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Klimatu i Środowiska 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Ochrony Środowiska – Państwowy Instytut Badawczy</w:t>
            </w:r>
          </w:p>
        </w:tc>
        <w:tc>
          <w:tcPr>
            <w:tcW w:w="2446" w:type="dxa"/>
            <w:hideMark/>
          </w:tcPr>
          <w:p w14:paraId="6E237938" w14:textId="77777777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>Utrzymanie i rozwój systemu Baza danych o produktach i opakowaniach oraz gospodarce odpadami ( BDO) udostepniającego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e-usługi, które umożliwiają przedsiębiorcom realizowanie poprzez system BDO obowiązków, które wynikają z przepisów m.in. ustawy o odpadach</w:t>
            </w:r>
          </w:p>
        </w:tc>
        <w:tc>
          <w:tcPr>
            <w:tcW w:w="2395" w:type="dxa"/>
            <w:hideMark/>
          </w:tcPr>
          <w:p w14:paraId="61EE3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Zwiększenie jakości oraz zakresu komunikacji między obywatelami i innymi interesariuszami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a państwem. </w:t>
            </w:r>
          </w:p>
        </w:tc>
        <w:tc>
          <w:tcPr>
            <w:tcW w:w="1954" w:type="dxa"/>
            <w:hideMark/>
          </w:tcPr>
          <w:p w14:paraId="0BACB2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B4A733B" w14:textId="422E0681" w:rsidR="00F6790E" w:rsidRPr="000B6143" w:rsidRDefault="00D9137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31/12/2028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hideMark/>
          </w:tcPr>
          <w:p w14:paraId="72339E7C" w14:textId="6734D5A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153E538" w14:textId="70F578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A5109">
              <w:rPr>
                <w:rFonts w:eastAsia="Times New Roman" w:cstheme="minorHAnsi"/>
                <w:sz w:val="20"/>
                <w:szCs w:val="20"/>
                <w:lang w:eastAsia="pl-PL"/>
              </w:rPr>
              <w:t>54 194 000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95F4" w14:textId="79530E3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3DBD2FB" w14:textId="7E089A76" w:rsidTr="004D4EBC">
        <w:trPr>
          <w:trHeight w:val="2030"/>
        </w:trPr>
        <w:tc>
          <w:tcPr>
            <w:tcW w:w="1164" w:type="dxa"/>
          </w:tcPr>
          <w:p w14:paraId="600FA42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7D7220" w14:textId="5362FA69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2E9027AB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narzędzi informatycznych służących do informowania społeczeństwa o aktualnym stanie jakości powietrza, oraz udostępniania informacji z zakresu monitoringu jakości powietrza, wytwarzanych i gromadzonych w ramach Programu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Państwowego Monitoringu Środowiska </w:t>
            </w:r>
          </w:p>
        </w:tc>
        <w:tc>
          <w:tcPr>
            <w:tcW w:w="2395" w:type="dxa"/>
            <w:hideMark/>
          </w:tcPr>
          <w:p w14:paraId="6B4E90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01E6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3FD86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30/11/2021 </w:t>
            </w:r>
          </w:p>
        </w:tc>
        <w:tc>
          <w:tcPr>
            <w:tcW w:w="1701" w:type="dxa"/>
            <w:hideMark/>
          </w:tcPr>
          <w:p w14:paraId="5017EC2F" w14:textId="547DEEC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0CC97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394 600,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A57E" w14:textId="025503E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B5FDCF1" w14:textId="384B99BB" w:rsidTr="004D4EBC">
        <w:trPr>
          <w:trHeight w:val="1740"/>
        </w:trPr>
        <w:tc>
          <w:tcPr>
            <w:tcW w:w="1164" w:type="dxa"/>
          </w:tcPr>
          <w:p w14:paraId="02D7B1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131B69F" w14:textId="4379A60A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1B37D33F" w14:textId="23ADA0ED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węzła infrastruktury informacji przestrzennej GIOŚ INSPIRE oraz dostosowanie zasobów danych przestrzennych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GIOŚ do wymagań dyrektywy INSPIRE wraz z warsztatami </w:t>
            </w:r>
          </w:p>
        </w:tc>
        <w:tc>
          <w:tcPr>
            <w:tcW w:w="2395" w:type="dxa"/>
            <w:hideMark/>
          </w:tcPr>
          <w:p w14:paraId="47AFD7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FEB2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BF0E4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30/10/2020 </w:t>
            </w:r>
          </w:p>
        </w:tc>
        <w:tc>
          <w:tcPr>
            <w:tcW w:w="1701" w:type="dxa"/>
            <w:hideMark/>
          </w:tcPr>
          <w:p w14:paraId="236E9D44" w14:textId="7E3E40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65940A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1 835 160,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754C" w14:textId="3547EF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90B8206" w14:textId="3481C0B3" w:rsidTr="004D4EBC">
        <w:trPr>
          <w:trHeight w:val="1059"/>
        </w:trPr>
        <w:tc>
          <w:tcPr>
            <w:tcW w:w="1164" w:type="dxa"/>
          </w:tcPr>
          <w:p w14:paraId="6CE62B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88FCA8" w14:textId="27C287F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16D08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Utworzenie opartych na potencjale technologii cyfrowych nowych e-usług publicznych oraz poprawa już istniejących, które ułatwią użytkownikom dostęp do zasobów polskiego piśmiennictwa zgromadzonego w Bibliotece Narodowej i bibliotekach w całym kraju oraz do publikacji przygotowywanych do rozpowszechniania przez wydawców, w tym wyników prac naukowych (e-Omnis)</w:t>
            </w:r>
          </w:p>
        </w:tc>
        <w:tc>
          <w:tcPr>
            <w:tcW w:w="2395" w:type="dxa"/>
            <w:hideMark/>
          </w:tcPr>
          <w:p w14:paraId="26D0A7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DC99E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AC61B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0D1C166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994B5B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63 359 669,00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4F91" w14:textId="4D6FA24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3CEEA5F6" w14:textId="1C5B64E4" w:rsidTr="004D4EBC">
        <w:trPr>
          <w:trHeight w:val="1909"/>
        </w:trPr>
        <w:tc>
          <w:tcPr>
            <w:tcW w:w="1164" w:type="dxa"/>
          </w:tcPr>
          <w:p w14:paraId="4D99545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89FAC5" w14:textId="550F78C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E66177A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Projekt Patrimonium – digitalizacja i udostępnienie polskiego dziedzictwa narodowego ze zbiorów Biblioteki Narodowej oraz Biblioteki Jagiellońskiej</w:t>
            </w:r>
          </w:p>
        </w:tc>
        <w:tc>
          <w:tcPr>
            <w:tcW w:w="2395" w:type="dxa"/>
            <w:hideMark/>
          </w:tcPr>
          <w:p w14:paraId="2D9FA1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F801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590C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13/01/2020</w:t>
            </w:r>
          </w:p>
        </w:tc>
        <w:tc>
          <w:tcPr>
            <w:tcW w:w="1701" w:type="dxa"/>
            <w:hideMark/>
          </w:tcPr>
          <w:p w14:paraId="1B4066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0B9A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99 636 239,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3200" w14:textId="4EB13A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924AF0" w14:paraId="521C694B" w14:textId="489D2C86" w:rsidTr="004D4EBC">
        <w:trPr>
          <w:trHeight w:val="3190"/>
        </w:trPr>
        <w:tc>
          <w:tcPr>
            <w:tcW w:w="1164" w:type="dxa"/>
          </w:tcPr>
          <w:p w14:paraId="753F7DF3" w14:textId="77777777" w:rsidR="00F6790E" w:rsidRPr="00924AF0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D9900C7" w14:textId="644522AC" w:rsidR="00F6790E" w:rsidRPr="00AA04E8" w:rsidRDefault="00F6790E" w:rsidP="00EB6A3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1BFD7F6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 dla Naukowców – celem projektu jest stworzenie opartej na potencjale technologii cyfrowych e– usługi publicznej o wysokim poziomie dojrzałości, która znacząco poprawi pracę naukowców, szczególnie pracę z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materiałami źródłowymi oraz istotnie poprawi dostęp do wyników prac naukowych. </w:t>
            </w:r>
          </w:p>
        </w:tc>
        <w:tc>
          <w:tcPr>
            <w:tcW w:w="2395" w:type="dxa"/>
            <w:hideMark/>
          </w:tcPr>
          <w:p w14:paraId="67CCFA5E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ADC7AF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07F03E" w14:textId="0503F85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27/11/2021</w:t>
            </w:r>
          </w:p>
          <w:p w14:paraId="4ED24EC1" w14:textId="4CF2CE82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524153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65102AD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4 866 113,60 zł</w:t>
            </w:r>
          </w:p>
          <w:p w14:paraId="044E7CF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FAB4" w14:textId="3389C201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5BC9A310" w14:textId="3CBBA60E" w:rsidTr="004D4EBC">
        <w:trPr>
          <w:trHeight w:val="3340"/>
        </w:trPr>
        <w:tc>
          <w:tcPr>
            <w:tcW w:w="1164" w:type="dxa"/>
          </w:tcPr>
          <w:p w14:paraId="01D454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0295B1" w14:textId="6F77DC2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54358051" w14:textId="45658746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 dla Bibliotek 2.0 - celem projektu jest rozwój e-usługi Polona dla Bibliotek poprzez poprawę jakości i podniesienie poziomu dojrzałości opartego na potencjale technologii cyfrowych e-usługi publicznej, która w znaczący sposób poprawi użytkownikom indywidualnym i instytucjonalnym dostęp do zasobów zgromadzonych w bibliotekach w całym kraju.</w:t>
            </w:r>
            <w:r w:rsidR="00FF4690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238875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503F9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4816F13" w14:textId="4B50195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27/11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348EF8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5EAB4486" w14:textId="5AE91E48" w:rsidR="00F6790E" w:rsidRPr="00A748F1" w:rsidRDefault="00F6790E" w:rsidP="00F6790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>4 999 915,9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zł</w:t>
            </w:r>
          </w:p>
          <w:p w14:paraId="6BCE135C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38B0" w14:textId="311DB0D4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373D8697" w14:textId="393163FF" w:rsidTr="004D4EBC">
        <w:trPr>
          <w:trHeight w:val="1909"/>
        </w:trPr>
        <w:tc>
          <w:tcPr>
            <w:tcW w:w="1164" w:type="dxa"/>
          </w:tcPr>
          <w:p w14:paraId="1E5270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333C08" w14:textId="201358D0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4E92CDC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Patrimonium – Zabytki piśmiennictwa – celem projektu jest digitalizacja i udostępnienie polskich zabytków piśmiennictwa przechowywanych w Bibliotece Narodowej i Bibliotece Jagiellońskiej. Projekt jest odpowiedzią na potrzebę masowego udostępnienia polskich zabytków piśmiennictwa w sieci. Przedsięwzięcie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pozwala na kontynuację zainicjowanego na potrzeby projektu „Patrimonium – digitalizacja i udostępnienie polskiego dziedzictwa narodowego ze zbiorów Biblioteki Narodowej oraz Biblioteki Jagiellońskiej” (01.2017-01.2020).</w:t>
            </w:r>
          </w:p>
        </w:tc>
        <w:tc>
          <w:tcPr>
            <w:tcW w:w="2395" w:type="dxa"/>
            <w:hideMark/>
          </w:tcPr>
          <w:p w14:paraId="70EE3B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E7E59C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F2CD5FF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28/09/2022</w:t>
            </w:r>
          </w:p>
          <w:p w14:paraId="5047F1CD" w14:textId="1BFDF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31427B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 POPC oraz budżet państwa (część 24)</w:t>
            </w:r>
          </w:p>
        </w:tc>
        <w:tc>
          <w:tcPr>
            <w:tcW w:w="1684" w:type="dxa"/>
            <w:hideMark/>
          </w:tcPr>
          <w:p w14:paraId="674403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33 604 886,59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FFFC" w14:textId="5EE3931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F6DBC76" w14:textId="4ACA31ED" w:rsidTr="004D4EBC">
        <w:trPr>
          <w:trHeight w:val="1200"/>
        </w:trPr>
        <w:tc>
          <w:tcPr>
            <w:tcW w:w="1164" w:type="dxa"/>
          </w:tcPr>
          <w:p w14:paraId="6C91AA6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1461C20" w14:textId="50DDC8F7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9B197F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mLUMEN -  celem projektu jest stworzenie e-usługi świadczonej za pomocą aplikacji mobilnej.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Zadaniem aplikacji mobilnej LUMEN będzie agregowanie wybranych informacji sektora publicznego i treści pochodzących z blogosfery klasyfikowanie ich wg uporządkowanego i spójnego języka informacyjno-wyszukiwawczego (Deskryptory BN dalej: DBN) i udostępnianie ich użytkownikom.</w:t>
            </w:r>
          </w:p>
        </w:tc>
        <w:tc>
          <w:tcPr>
            <w:tcW w:w="2395" w:type="dxa"/>
            <w:hideMark/>
          </w:tcPr>
          <w:p w14:paraId="2D20D7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E8A7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FBE3A3D" w14:textId="3E9D45A3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FCD1DC9" w14:textId="77777777" w:rsidR="00CA55C2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B798B5B" w14:textId="154238C2" w:rsidR="00CA55C2" w:rsidRPr="000B6143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30/07/2022</w:t>
            </w:r>
          </w:p>
        </w:tc>
        <w:tc>
          <w:tcPr>
            <w:tcW w:w="1701" w:type="dxa"/>
            <w:hideMark/>
          </w:tcPr>
          <w:p w14:paraId="00E40AE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2.4. POPC oraz budżet państwa (część 24 )</w:t>
            </w:r>
          </w:p>
        </w:tc>
        <w:tc>
          <w:tcPr>
            <w:tcW w:w="1684" w:type="dxa"/>
            <w:hideMark/>
          </w:tcPr>
          <w:p w14:paraId="47825E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1 909 375,83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2099" w14:textId="5B8E139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70453EB5" w14:textId="35F15CB5" w:rsidTr="004D4EBC">
        <w:trPr>
          <w:trHeight w:val="633"/>
        </w:trPr>
        <w:tc>
          <w:tcPr>
            <w:tcW w:w="1164" w:type="dxa"/>
          </w:tcPr>
          <w:p w14:paraId="7633CA6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73ADDD6" w14:textId="56B8399F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D369B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mPOLONA- celem projektu jest  zaprojektowanie, wytworzenie i implementację aplikacji dedykowanej dla dotychczasowych i nowych użytkowników zainteresowanych korzystaniem z Polony na urządzeniach mobilnych- aplikacja mobilna POLONA.</w:t>
            </w:r>
          </w:p>
        </w:tc>
        <w:tc>
          <w:tcPr>
            <w:tcW w:w="2395" w:type="dxa"/>
            <w:hideMark/>
          </w:tcPr>
          <w:p w14:paraId="6B04A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C6D01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15DC1BF" w14:textId="32855D73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4DE7DDF" w14:textId="77777777" w:rsidR="00CA55C2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EF1FFC" w14:textId="168FCAC7" w:rsidR="00CA55C2" w:rsidRPr="000B6143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30/07/2022</w:t>
            </w:r>
          </w:p>
        </w:tc>
        <w:tc>
          <w:tcPr>
            <w:tcW w:w="1701" w:type="dxa"/>
            <w:hideMark/>
          </w:tcPr>
          <w:p w14:paraId="2CAAE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2.4. POPC oraz budżet państwa (część 24 )</w:t>
            </w:r>
          </w:p>
        </w:tc>
        <w:tc>
          <w:tcPr>
            <w:tcW w:w="1684" w:type="dxa"/>
            <w:hideMark/>
          </w:tcPr>
          <w:p w14:paraId="33521D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1 471 556,00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5E67" w14:textId="7492AA4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1BC10B8D" w14:textId="15F8564F" w:rsidTr="004D4EBC">
        <w:trPr>
          <w:trHeight w:val="492"/>
        </w:trPr>
        <w:tc>
          <w:tcPr>
            <w:tcW w:w="1164" w:type="dxa"/>
          </w:tcPr>
          <w:p w14:paraId="149B32D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386B27" w14:textId="40A3B7D3" w:rsidR="00F6790E" w:rsidRPr="00B31A26" w:rsidRDefault="00F6790E" w:rsidP="007E01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Centrum Archiwistyki Społecznej</w:t>
            </w:r>
          </w:p>
        </w:tc>
        <w:tc>
          <w:tcPr>
            <w:tcW w:w="2446" w:type="dxa"/>
            <w:hideMark/>
          </w:tcPr>
          <w:p w14:paraId="3F7398E0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Modernizacja i wdrożenie narzędzi cyfrowych dedykowanych archiwom społecznym </w:t>
            </w:r>
          </w:p>
        </w:tc>
        <w:tc>
          <w:tcPr>
            <w:tcW w:w="2395" w:type="dxa"/>
            <w:hideMark/>
          </w:tcPr>
          <w:p w14:paraId="50BC9D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FF4F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1BF31FF" w14:textId="415ED972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EEDE904" w14:textId="77777777" w:rsidR="00A63405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3AB85EE" w14:textId="18112615" w:rsidR="00A63405" w:rsidRPr="000B6143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763DD526" w14:textId="3C5B1355" w:rsidR="00F6790E" w:rsidRPr="000B6143" w:rsidRDefault="00FF4690" w:rsidP="00FF469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udżet państwa (część 24 )</w:t>
            </w:r>
          </w:p>
        </w:tc>
        <w:tc>
          <w:tcPr>
            <w:tcW w:w="1684" w:type="dxa"/>
            <w:hideMark/>
          </w:tcPr>
          <w:p w14:paraId="3D26FC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9155" w14:textId="28937279" w:rsidR="00F6790E" w:rsidRDefault="00F6790E" w:rsidP="00F6790E">
            <w:pPr>
              <w:rPr>
                <w:rFonts w:cstheme="minorHAnsi"/>
                <w:sz w:val="20"/>
                <w:szCs w:val="20"/>
              </w:rPr>
            </w:pPr>
          </w:p>
          <w:p w14:paraId="50705F5E" w14:textId="77777777" w:rsidR="00A63405" w:rsidRDefault="00A63405" w:rsidP="00F6790E">
            <w:pPr>
              <w:rPr>
                <w:rFonts w:cstheme="minorHAnsi"/>
                <w:sz w:val="20"/>
                <w:szCs w:val="20"/>
              </w:rPr>
            </w:pPr>
          </w:p>
          <w:p w14:paraId="7313D3B6" w14:textId="02076BCC" w:rsidR="00A63405" w:rsidRPr="000B6143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przygotowawcza</w:t>
            </w:r>
          </w:p>
        </w:tc>
      </w:tr>
      <w:tr w:rsidR="00F6790E" w:rsidRPr="000B6143" w14:paraId="13B96BD9" w14:textId="5AADE41A" w:rsidTr="004D4EBC">
        <w:trPr>
          <w:trHeight w:val="1740"/>
        </w:trPr>
        <w:tc>
          <w:tcPr>
            <w:tcW w:w="1164" w:type="dxa"/>
          </w:tcPr>
          <w:p w14:paraId="3642D97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47FBED4" w14:textId="20FA1D4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33C873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Dostarczenie dla Domu Pracy Twórczej w Radziejowicach usługi szybkiego dostępu do internetu poprzez światłowód</w:t>
            </w:r>
          </w:p>
        </w:tc>
        <w:tc>
          <w:tcPr>
            <w:tcW w:w="2395" w:type="dxa"/>
            <w:hideMark/>
          </w:tcPr>
          <w:p w14:paraId="2C02E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73615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0F21641" w14:textId="078574F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24C9A53" w14:textId="0DB6A83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359A9A69" w14:textId="77777777" w:rsidR="00A63405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FC92C67" w14:textId="583AFC15" w:rsidR="00A63405" w:rsidRPr="000B6143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Wydatkowane 100 zł + VAT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A45E" w14:textId="33600FD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F6790E" w:rsidRPr="000B6143" w14:paraId="41F07A56" w14:textId="1EF28BB5" w:rsidTr="004D4EBC">
        <w:trPr>
          <w:trHeight w:val="1160"/>
        </w:trPr>
        <w:tc>
          <w:tcPr>
            <w:tcW w:w="1164" w:type="dxa"/>
          </w:tcPr>
          <w:p w14:paraId="756F546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586D20" w14:textId="074D48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235F52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serwisu internetowego Domu Pracy Twórczej w Radziejowicach wraz z galerią dzieł sztuki zgromadzonych w zasobach instytucji</w:t>
            </w:r>
          </w:p>
        </w:tc>
        <w:tc>
          <w:tcPr>
            <w:tcW w:w="2395" w:type="dxa"/>
            <w:hideMark/>
          </w:tcPr>
          <w:p w14:paraId="1ADD4B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693D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7DE0018" w14:textId="5F3196A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AB67E2D" w14:textId="77777777" w:rsidR="00A63405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005810C" w14:textId="661335B9" w:rsidR="00A63405" w:rsidRPr="000B6143" w:rsidRDefault="00A63405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E34998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bądź pozyskane w ramach dotacji celowej</w:t>
            </w:r>
          </w:p>
        </w:tc>
        <w:tc>
          <w:tcPr>
            <w:tcW w:w="1684" w:type="dxa"/>
            <w:hideMark/>
          </w:tcPr>
          <w:p w14:paraId="52F2A6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6543" w14:textId="43812F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44C17630" w14:textId="25277C8F" w:rsidTr="004D4EBC">
        <w:trPr>
          <w:trHeight w:val="4350"/>
        </w:trPr>
        <w:tc>
          <w:tcPr>
            <w:tcW w:w="1164" w:type="dxa"/>
          </w:tcPr>
          <w:p w14:paraId="5DEE82B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B84AFF" w14:textId="53068BAB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Filmoteka Narodowa – Instytut Audiowizualny</w:t>
            </w:r>
          </w:p>
        </w:tc>
        <w:tc>
          <w:tcPr>
            <w:tcW w:w="2446" w:type="dxa"/>
            <w:hideMark/>
          </w:tcPr>
          <w:p w14:paraId="1834A448" w14:textId="78AABB05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68F0C76" w14:textId="77777777" w:rsidR="00B62469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D21E2F8" w14:textId="28DDEE73" w:rsidR="00B62469" w:rsidRPr="00B31A26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„</w:t>
            </w:r>
            <w:r w:rsidRPr="002E1DE3">
              <w:rPr>
                <w:rFonts w:cstheme="minorHAnsi"/>
              </w:rPr>
              <w:t>Digitalizacja zasobów kultury, w tym materiałów archiwalnych, zwiększenie dostępności i poprawa jakości zasobów kultury udostępnianych cyfrowo znajdujących się w zasobach FINA</w:t>
            </w:r>
            <w:r>
              <w:rPr>
                <w:rFonts w:cstheme="minorHAnsi"/>
              </w:rPr>
              <w:t>”</w:t>
            </w:r>
          </w:p>
        </w:tc>
        <w:tc>
          <w:tcPr>
            <w:tcW w:w="2395" w:type="dxa"/>
            <w:hideMark/>
          </w:tcPr>
          <w:p w14:paraId="380CFEC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6596614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1F6E02" w14:textId="4E08958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3D1B9E1B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 xml:space="preserve">Środki z UE </w:t>
            </w:r>
          </w:p>
          <w:p w14:paraId="678D492C" w14:textId="3A6125B8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(w przyszłej perspektywie finansowej)</w:t>
            </w:r>
          </w:p>
          <w:p w14:paraId="323D153F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oraz budżet państwa (część 24)</w:t>
            </w:r>
          </w:p>
          <w:p w14:paraId="31CC34EB" w14:textId="41E6E2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0216EE52" w14:textId="5199B7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30 000 000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4147" w14:textId="1A5F88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23882E4" w14:textId="60EF3DFF" w:rsidTr="004D4EBC">
        <w:trPr>
          <w:trHeight w:val="1740"/>
        </w:trPr>
        <w:tc>
          <w:tcPr>
            <w:tcW w:w="1164" w:type="dxa"/>
          </w:tcPr>
          <w:p w14:paraId="2A41EAA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4477A01" w14:textId="110EC48F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05204C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Wyposażenie pracowników w telefony komórkowe z dostępem do poczty mailowej</w:t>
            </w:r>
          </w:p>
        </w:tc>
        <w:tc>
          <w:tcPr>
            <w:tcW w:w="2395" w:type="dxa"/>
            <w:hideMark/>
          </w:tcPr>
          <w:p w14:paraId="431591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D69FA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BE1631" w14:textId="038817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78663242" w14:textId="7E976C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Środki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 dotacji podmiotowej</w:t>
            </w:r>
          </w:p>
        </w:tc>
        <w:tc>
          <w:tcPr>
            <w:tcW w:w="1684" w:type="dxa"/>
            <w:hideMark/>
          </w:tcPr>
          <w:p w14:paraId="03A313BA" w14:textId="123B9F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25 000,00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4D8E" w14:textId="1468FA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2120CC9" w14:textId="52EE2C55" w:rsidTr="004D4EBC">
        <w:trPr>
          <w:trHeight w:val="2051"/>
        </w:trPr>
        <w:tc>
          <w:tcPr>
            <w:tcW w:w="1164" w:type="dxa"/>
          </w:tcPr>
          <w:p w14:paraId="23D6BFA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B00B66" w14:textId="2BF811A4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B6246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Narodowy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Instytut Muzyki i Tańca</w:t>
            </w:r>
          </w:p>
        </w:tc>
        <w:tc>
          <w:tcPr>
            <w:tcW w:w="2446" w:type="dxa"/>
            <w:hideMark/>
          </w:tcPr>
          <w:p w14:paraId="4DB1F5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systemu do zarządzania czasem pracy, wnioskami urlopowymi i socjalnymi oraz delegacjami w sposób elektroniczny</w:t>
            </w:r>
          </w:p>
        </w:tc>
        <w:tc>
          <w:tcPr>
            <w:tcW w:w="2395" w:type="dxa"/>
            <w:hideMark/>
          </w:tcPr>
          <w:p w14:paraId="3F30E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2D702F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762124C" w14:textId="48D59638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864A2FE" w14:textId="77777777" w:rsidR="00B62469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D9995D9" w14:textId="47CDE75E" w:rsidR="00B62469" w:rsidRPr="000B6143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30/12/2021</w:t>
            </w:r>
          </w:p>
        </w:tc>
        <w:tc>
          <w:tcPr>
            <w:tcW w:w="1701" w:type="dxa"/>
            <w:hideMark/>
          </w:tcPr>
          <w:p w14:paraId="281670B0" w14:textId="130CC8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5202">
              <w:rPr>
                <w:rFonts w:cstheme="minorHAnsi"/>
                <w:bCs/>
                <w:sz w:val="20"/>
                <w:szCs w:val="20"/>
              </w:rPr>
              <w:t>Środki z dotacji podmiotowej</w:t>
            </w:r>
          </w:p>
        </w:tc>
        <w:tc>
          <w:tcPr>
            <w:tcW w:w="1684" w:type="dxa"/>
            <w:hideMark/>
          </w:tcPr>
          <w:p w14:paraId="7FEDD505" w14:textId="6C769A9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65 000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9A5D" w14:textId="0842007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715A98D" w14:textId="0859A154" w:rsidTr="004D4EBC">
        <w:trPr>
          <w:trHeight w:val="1740"/>
        </w:trPr>
        <w:tc>
          <w:tcPr>
            <w:tcW w:w="1164" w:type="dxa"/>
          </w:tcPr>
          <w:p w14:paraId="278A8B6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EB5C31" w14:textId="0082733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513C9BD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elektronicznego obiegu dokumentów</w:t>
            </w:r>
          </w:p>
        </w:tc>
        <w:tc>
          <w:tcPr>
            <w:tcW w:w="2395" w:type="dxa"/>
            <w:hideMark/>
          </w:tcPr>
          <w:p w14:paraId="1D3371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99079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688EAF1" w14:textId="42B42D6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1DA9CC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162010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C830" w14:textId="67181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94A9114" w14:textId="0DA2CDE1" w:rsidTr="004D4EBC">
        <w:trPr>
          <w:trHeight w:val="1767"/>
        </w:trPr>
        <w:tc>
          <w:tcPr>
            <w:tcW w:w="1164" w:type="dxa"/>
          </w:tcPr>
          <w:p w14:paraId="50EA34F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B7ABD6C" w14:textId="1D159D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7EC182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Przeprowadzenie digitalizacji nagrań audio i video, znajdujących się w Bibliotece IMiT</w:t>
            </w:r>
          </w:p>
        </w:tc>
        <w:tc>
          <w:tcPr>
            <w:tcW w:w="2395" w:type="dxa"/>
            <w:hideMark/>
          </w:tcPr>
          <w:p w14:paraId="60B246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8E88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461C84F" w14:textId="44F0AF4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64E4641" w14:textId="77777777" w:rsidR="00B62469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7DCDCAF" w14:textId="13EA175D" w:rsidR="00B62469" w:rsidRPr="000B6143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30/12/2021</w:t>
            </w:r>
          </w:p>
        </w:tc>
        <w:tc>
          <w:tcPr>
            <w:tcW w:w="1701" w:type="dxa"/>
            <w:hideMark/>
          </w:tcPr>
          <w:p w14:paraId="0F0AD90E" w14:textId="6C88DB94" w:rsidR="00F6790E" w:rsidRPr="000B6143" w:rsidRDefault="00F6790E" w:rsidP="00B6246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  <w:bCs/>
              </w:rPr>
              <w:t xml:space="preserve">Środki z dotacji </w:t>
            </w:r>
            <w:r w:rsidR="00B62469">
              <w:rPr>
                <w:rFonts w:cstheme="minorHAnsi"/>
                <w:bCs/>
              </w:rPr>
              <w:t xml:space="preserve">podmiotowej </w:t>
            </w:r>
          </w:p>
        </w:tc>
        <w:tc>
          <w:tcPr>
            <w:tcW w:w="1684" w:type="dxa"/>
            <w:hideMark/>
          </w:tcPr>
          <w:p w14:paraId="056AF20B" w14:textId="7BB9EF7C" w:rsidR="00B62469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359965" w14:textId="456374B4" w:rsidR="00B62469" w:rsidRPr="000B6143" w:rsidRDefault="00B6246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EEB4" w14:textId="541237F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5A1594D" w14:textId="3992518C" w:rsidTr="004D4EBC">
        <w:trPr>
          <w:trHeight w:val="1280"/>
        </w:trPr>
        <w:tc>
          <w:tcPr>
            <w:tcW w:w="1164" w:type="dxa"/>
          </w:tcPr>
          <w:p w14:paraId="098ADAB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A3BD50" w14:textId="5FA0BEE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58567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Narodowy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Instytut Muzyki i Tańca</w:t>
            </w:r>
          </w:p>
        </w:tc>
        <w:tc>
          <w:tcPr>
            <w:tcW w:w="2446" w:type="dxa"/>
            <w:hideMark/>
          </w:tcPr>
          <w:p w14:paraId="15A272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Uruchomienie platformy dostępu do zasobów cyfrowych Biblioteki IMiT</w:t>
            </w:r>
          </w:p>
        </w:tc>
        <w:tc>
          <w:tcPr>
            <w:tcW w:w="2395" w:type="dxa"/>
            <w:hideMark/>
          </w:tcPr>
          <w:p w14:paraId="13FDC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A4EFE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4F8CBA9" w14:textId="246C29EE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7A9D0CF" w14:textId="77777777" w:rsidR="00585671" w:rsidRDefault="0058567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3853D9A" w14:textId="6D0BB2B3" w:rsidR="00585671" w:rsidRPr="000B6143" w:rsidRDefault="0058567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Lata 2022-2024</w:t>
            </w:r>
          </w:p>
        </w:tc>
        <w:tc>
          <w:tcPr>
            <w:tcW w:w="1701" w:type="dxa"/>
            <w:hideMark/>
          </w:tcPr>
          <w:p w14:paraId="79990805" w14:textId="51ADFA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potwierdzania</w:t>
            </w:r>
          </w:p>
        </w:tc>
        <w:tc>
          <w:tcPr>
            <w:tcW w:w="1684" w:type="dxa"/>
            <w:hideMark/>
          </w:tcPr>
          <w:p w14:paraId="45678586" w14:textId="6DBB2CF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7A49B6" w14:textId="77777777" w:rsidR="00585671" w:rsidRDefault="0058567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D5A82A" w14:textId="7058DE6D" w:rsidR="00585671" w:rsidRPr="000B6143" w:rsidRDefault="0058567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 trakcie szacowania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3FC0" w14:textId="118786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1595853" w14:textId="244D8510" w:rsidTr="004D4EBC">
        <w:trPr>
          <w:trHeight w:val="1280"/>
        </w:trPr>
        <w:tc>
          <w:tcPr>
            <w:tcW w:w="1164" w:type="dxa"/>
          </w:tcPr>
          <w:p w14:paraId="0BE456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9E55DD" w14:textId="5FB302B1" w:rsidR="00F6790E" w:rsidRPr="000B6143" w:rsidRDefault="00F6790E" w:rsidP="00A37AC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A37ACA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A37ACA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36424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Narodowy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Instytut Muzyki i Tańca</w:t>
            </w:r>
          </w:p>
        </w:tc>
        <w:tc>
          <w:tcPr>
            <w:tcW w:w="2446" w:type="dxa"/>
            <w:hideMark/>
          </w:tcPr>
          <w:p w14:paraId="1D50E6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Pozyskanie, zdigitalizowanie i udostępnienie nagrania spektakli stanowiących dorobek polskiej choreografii</w:t>
            </w:r>
          </w:p>
        </w:tc>
        <w:tc>
          <w:tcPr>
            <w:tcW w:w="2395" w:type="dxa"/>
            <w:hideMark/>
          </w:tcPr>
          <w:p w14:paraId="43ABDB0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FE1B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0D35F3A0" w14:textId="40B969F5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9CFF7D2" w14:textId="77777777" w:rsidR="0036424D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6ADDB9" w14:textId="1BC9235E" w:rsidR="0036424D" w:rsidRPr="000B6143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Lata 2022-2024</w:t>
            </w:r>
          </w:p>
        </w:tc>
        <w:tc>
          <w:tcPr>
            <w:tcW w:w="1701" w:type="dxa"/>
            <w:hideMark/>
          </w:tcPr>
          <w:p w14:paraId="73C8E0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7C4F82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8842" w14:textId="1747AB1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E022806" w14:textId="28D636D3" w:rsidTr="004D4EBC">
        <w:trPr>
          <w:trHeight w:val="775"/>
        </w:trPr>
        <w:tc>
          <w:tcPr>
            <w:tcW w:w="1164" w:type="dxa"/>
          </w:tcPr>
          <w:p w14:paraId="41C2A4E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F1798CF" w14:textId="51E7B975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774E292B" w14:textId="5A477F8B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Digitalizacja i upowszechnienie zasobów cyfrowych Muzeum Narodowego w Krakowie na platformie on-line oraz rozwój programu bazodanowego dla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muzeów wraz ze stworzeniem dodatkowych funkcjonalności, spełniających kryteria zarządzania zasobami muzealnymi i interoperacyjności z innymi platformami cyfrowymi, w tym bazami danych i katalogami online Projekt pn. „Bliżej Kultury”. Cyfryzacja reprezentatywnych kolekcji jednego z najstarszych i największych muzeów w Polsce – Muzeum Narodowego w Krakowie dla e-kultury i e-edukacji     </w:t>
            </w:r>
            <w:r w:rsidR="000B0DC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0C8E4D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A2FFF3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E5E9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7E3875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6F708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9 362 748,00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173E" w14:textId="337C5DD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12439509" w14:textId="14427028" w:rsidTr="004D4EBC">
        <w:trPr>
          <w:trHeight w:val="1280"/>
        </w:trPr>
        <w:tc>
          <w:tcPr>
            <w:tcW w:w="1164" w:type="dxa"/>
          </w:tcPr>
          <w:p w14:paraId="3BCA37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942DA6" w14:textId="0246F882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5A044483" w14:textId="6192FD8E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C53EB6" w14:textId="77777777" w:rsidR="0036424D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BA802BD" w14:textId="5A03C640" w:rsidR="0036424D" w:rsidRPr="000B6143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1541">
              <w:rPr>
                <w:rFonts w:cstheme="minorHAnsi"/>
              </w:rPr>
              <w:t xml:space="preserve">Skarby dziedzictwa kulturowego Muzeum Narodowego w Krakowie. Konserwacja, opracowanie i digitalizacja zbiorów”. </w:t>
            </w:r>
            <w:r>
              <w:rPr>
                <w:rFonts w:cstheme="minorHAnsi"/>
              </w:rPr>
              <w:t>(</w:t>
            </w:r>
            <w:r w:rsidRPr="008B1541">
              <w:rPr>
                <w:rFonts w:cstheme="minorHAnsi"/>
              </w:rPr>
              <w:t xml:space="preserve">Projekt zakłada także </w:t>
            </w:r>
            <w:r w:rsidRPr="008B1541">
              <w:rPr>
                <w:rFonts w:cstheme="minorHAnsi"/>
              </w:rPr>
              <w:lastRenderedPageBreak/>
              <w:t>rozwój architektury IT, oprogramowania bazodanowego dla muzealiów i materiałów bibliotecznych oraz doposażenie w sprzęt Pracowni Digitalizacji</w:t>
            </w:r>
            <w:r>
              <w:rPr>
                <w:rFonts w:cstheme="minorHAnsi"/>
              </w:rPr>
              <w:t>)</w:t>
            </w:r>
          </w:p>
        </w:tc>
        <w:tc>
          <w:tcPr>
            <w:tcW w:w="2395" w:type="dxa"/>
            <w:hideMark/>
          </w:tcPr>
          <w:p w14:paraId="177D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E4C4FD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0B045515" w14:textId="5F1615F6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040C3B2" w14:textId="77777777" w:rsidR="0036424D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0A0E6EA" w14:textId="47C51886" w:rsidR="0036424D" w:rsidRPr="000B6143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od 2022 r.</w:t>
            </w:r>
          </w:p>
        </w:tc>
        <w:tc>
          <w:tcPr>
            <w:tcW w:w="1701" w:type="dxa"/>
            <w:hideMark/>
          </w:tcPr>
          <w:p w14:paraId="17C79519" w14:textId="5B26F950" w:rsidR="0036424D" w:rsidRPr="00C26F15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6F15">
              <w:rPr>
                <w:rFonts w:cstheme="minorHAnsi"/>
                <w:sz w:val="20"/>
              </w:rPr>
              <w:t>„Fundusze Europejskie na Rozwój Cyfrowy(FERC) oraz budżet państwa”</w:t>
            </w:r>
          </w:p>
        </w:tc>
        <w:tc>
          <w:tcPr>
            <w:tcW w:w="1684" w:type="dxa"/>
            <w:hideMark/>
          </w:tcPr>
          <w:p w14:paraId="71A54413" w14:textId="6D55755A" w:rsidR="0036424D" w:rsidRPr="00C26F15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3184C9" w14:textId="77777777" w:rsidR="0036424D" w:rsidRPr="00C26F15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EAF9DBF" w14:textId="42C004D6" w:rsidR="0036424D" w:rsidRPr="00C26F15" w:rsidRDefault="0036424D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6F15">
              <w:rPr>
                <w:rFonts w:cstheme="minorHAnsi"/>
                <w:sz w:val="20"/>
              </w:rPr>
              <w:t>W trakcie szacowania około 32 000 000 netto”.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5EB6" w14:textId="4527CC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D4D193B" w14:textId="3B9F3E17" w:rsidTr="004D4EBC">
        <w:trPr>
          <w:trHeight w:val="1280"/>
        </w:trPr>
        <w:tc>
          <w:tcPr>
            <w:tcW w:w="1164" w:type="dxa"/>
          </w:tcPr>
          <w:p w14:paraId="21CE8B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4A70F8" w14:textId="77B83C49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38DCB9A1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Zwiększenie dostępności do zdigitalizowanej kolekcji Muzeum Narodowego w Warszawie – projekt pn. „Otwarte Narodowe. Digitalizacja i udostępnianie zbiorów Muzeum Narodowego w Warszawie”</w:t>
            </w:r>
          </w:p>
        </w:tc>
        <w:tc>
          <w:tcPr>
            <w:tcW w:w="2395" w:type="dxa"/>
            <w:hideMark/>
          </w:tcPr>
          <w:p w14:paraId="06CA1F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33096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9FAB092" w14:textId="13BCE74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31549E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dotacja Ministerstwa Kultury i Dziedzictwa Narodowego – budżet państwa (część 24)</w:t>
            </w:r>
          </w:p>
        </w:tc>
        <w:tc>
          <w:tcPr>
            <w:tcW w:w="1684" w:type="dxa"/>
            <w:hideMark/>
          </w:tcPr>
          <w:p w14:paraId="1B6F9374" w14:textId="0283E89F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7894BF" w14:textId="77777777" w:rsidR="008D6C26" w:rsidRDefault="008D6C2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640C187" w14:textId="1751C970" w:rsidR="008D6C26" w:rsidRPr="000B6143" w:rsidRDefault="008D6C2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6F15">
              <w:rPr>
                <w:rFonts w:cstheme="minorHAnsi"/>
                <w:sz w:val="20"/>
              </w:rPr>
              <w:t>8 146 832,05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A246" w14:textId="197FD708" w:rsidR="00F6790E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1E3BAE" w14:textId="77777777" w:rsidR="008D6C26" w:rsidRDefault="008D6C26" w:rsidP="00F6790E">
            <w:pPr>
              <w:rPr>
                <w:rFonts w:cstheme="minorHAnsi"/>
                <w:sz w:val="20"/>
                <w:szCs w:val="20"/>
              </w:rPr>
            </w:pPr>
          </w:p>
          <w:p w14:paraId="671DC741" w14:textId="00938602" w:rsidR="008D6C26" w:rsidRPr="002D6DEF" w:rsidRDefault="008D6C26" w:rsidP="00F679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zakończone</w:t>
            </w:r>
          </w:p>
        </w:tc>
      </w:tr>
      <w:tr w:rsidR="00F6790E" w:rsidRPr="000B6143" w14:paraId="55905A86" w14:textId="7C71ECB7" w:rsidTr="004D4EBC">
        <w:trPr>
          <w:trHeight w:val="1280"/>
        </w:trPr>
        <w:tc>
          <w:tcPr>
            <w:tcW w:w="1164" w:type="dxa"/>
          </w:tcPr>
          <w:p w14:paraId="792F2BC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647B4A" w14:textId="71EDAB0A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1FDAB24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Hereditas. Digitalizacja i udostępnianie zbiorów Muzeum Narodowego w Warszawie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Digitalizacja zbiorów Muzeum Narodowego w Warszawie i udostępnienie ich on line, tworzymy łatwy dostęp do narodowego dziedzictwa za pomocą technologii cyfrowych - co wpisuje się w cel główny PZIP: usprawnienie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funkcjonowania państwa przy wykorzystaniu technologii cyfrowych, podniesienie jakości komunikacji obywateli i innych interesariuszy z administracją publiczną</w:t>
            </w:r>
          </w:p>
        </w:tc>
        <w:tc>
          <w:tcPr>
            <w:tcW w:w="2395" w:type="dxa"/>
            <w:hideMark/>
          </w:tcPr>
          <w:p w14:paraId="23F72D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A7FE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3E9FE64" w14:textId="669B03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31/07/2023</w:t>
            </w:r>
          </w:p>
        </w:tc>
        <w:tc>
          <w:tcPr>
            <w:tcW w:w="1701" w:type="dxa"/>
            <w:hideMark/>
          </w:tcPr>
          <w:p w14:paraId="32D1177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A7D577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18 634 230,02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C18" w14:textId="4A64D9D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2867A394" w14:textId="5BA9A90C" w:rsidTr="004D4EBC">
        <w:trPr>
          <w:trHeight w:val="1484"/>
        </w:trPr>
        <w:tc>
          <w:tcPr>
            <w:tcW w:w="1164" w:type="dxa"/>
          </w:tcPr>
          <w:p w14:paraId="7864AC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AC9A8F" w14:textId="45C78C67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38B225B5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"www.muzeach"</w:t>
            </w:r>
          </w:p>
        </w:tc>
        <w:tc>
          <w:tcPr>
            <w:tcW w:w="2395" w:type="dxa"/>
            <w:hideMark/>
          </w:tcPr>
          <w:p w14:paraId="255D6EB7" w14:textId="77777777" w:rsidR="00F6790E" w:rsidRPr="000B6143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0C6D33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683634" w14:textId="28A3FF4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</w:tc>
        <w:tc>
          <w:tcPr>
            <w:tcW w:w="1701" w:type="dxa"/>
            <w:hideMark/>
          </w:tcPr>
          <w:p w14:paraId="3CF44B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39EFB388" w14:textId="1CFD65FC" w:rsidR="008D6C26" w:rsidRPr="00C26F15" w:rsidRDefault="008D6C26" w:rsidP="00F6790E">
            <w:pPr>
              <w:rPr>
                <w:rFonts w:cstheme="minorHAnsi"/>
                <w:sz w:val="20"/>
              </w:rPr>
            </w:pPr>
          </w:p>
          <w:p w14:paraId="403E2BB2" w14:textId="77777777" w:rsidR="00F6790E" w:rsidRPr="00C26F15" w:rsidRDefault="008D6C26" w:rsidP="00F6790E">
            <w:pPr>
              <w:rPr>
                <w:rFonts w:cstheme="minorHAnsi"/>
                <w:sz w:val="20"/>
              </w:rPr>
            </w:pPr>
            <w:r w:rsidRPr="00C26F15">
              <w:rPr>
                <w:rFonts w:cstheme="minorHAnsi"/>
                <w:sz w:val="20"/>
              </w:rPr>
              <w:t>12 155 025,21 zł</w:t>
            </w:r>
          </w:p>
          <w:p w14:paraId="2C1F1984" w14:textId="77777777" w:rsidR="00580403" w:rsidRPr="00C26F15" w:rsidRDefault="00580403" w:rsidP="00F6790E">
            <w:pPr>
              <w:rPr>
                <w:rFonts w:cstheme="minorHAnsi"/>
                <w:sz w:val="20"/>
              </w:rPr>
            </w:pPr>
          </w:p>
          <w:p w14:paraId="4022AC3A" w14:textId="77777777" w:rsidR="00580403" w:rsidRPr="00C26F15" w:rsidRDefault="00580403" w:rsidP="00580403">
            <w:pPr>
              <w:pStyle w:val="Tekstkomentarza"/>
              <w:rPr>
                <w:rFonts w:cstheme="minorHAnsi"/>
                <w:szCs w:val="22"/>
              </w:rPr>
            </w:pPr>
            <w:r w:rsidRPr="00C26F15">
              <w:rPr>
                <w:rFonts w:cstheme="minorHAnsi"/>
                <w:szCs w:val="22"/>
              </w:rPr>
              <w:t>Wartość ogółem: 12 155 025,21</w:t>
            </w:r>
          </w:p>
          <w:p w14:paraId="0D360DA8" w14:textId="77777777" w:rsidR="00580403" w:rsidRPr="00C26F15" w:rsidRDefault="00580403" w:rsidP="00580403">
            <w:pPr>
              <w:pStyle w:val="Tekstkomentarza"/>
              <w:rPr>
                <w:rFonts w:cstheme="minorHAnsi"/>
                <w:szCs w:val="22"/>
              </w:rPr>
            </w:pPr>
            <w:r w:rsidRPr="00C26F15">
              <w:rPr>
                <w:rFonts w:cstheme="minorHAnsi"/>
                <w:szCs w:val="22"/>
              </w:rPr>
              <w:t>Dofinanso</w:t>
            </w:r>
            <w:bookmarkStart w:id="0" w:name="_GoBack"/>
            <w:bookmarkEnd w:id="0"/>
            <w:r w:rsidRPr="00C26F15">
              <w:rPr>
                <w:rFonts w:cstheme="minorHAnsi"/>
                <w:szCs w:val="22"/>
              </w:rPr>
              <w:t>wanie: 9 247 929,94</w:t>
            </w:r>
          </w:p>
          <w:p w14:paraId="0309C217" w14:textId="6DB69EAD" w:rsidR="00580403" w:rsidRPr="00C26F15" w:rsidRDefault="00580403" w:rsidP="00580403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6F15">
              <w:rPr>
                <w:rFonts w:cstheme="minorHAnsi"/>
                <w:sz w:val="20"/>
              </w:rPr>
              <w:t>Wkład UE: 9 247 929,94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1385" w14:textId="55DC055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8C2447F" w14:textId="6E4486D7" w:rsidTr="004D4EBC">
        <w:trPr>
          <w:trHeight w:val="1280"/>
        </w:trPr>
        <w:tc>
          <w:tcPr>
            <w:tcW w:w="1164" w:type="dxa"/>
          </w:tcPr>
          <w:p w14:paraId="74F03D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DD11A7" w14:textId="37D75FAA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Pałacu Króla Jana III w Wilanowie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Szczecinie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Lubelskie w Lublinie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– Zamek w Łańcucie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Łazienki Królewskie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POLIN</w:t>
            </w:r>
          </w:p>
        </w:tc>
        <w:tc>
          <w:tcPr>
            <w:tcW w:w="2446" w:type="dxa"/>
            <w:hideMark/>
          </w:tcPr>
          <w:p w14:paraId="75FAE5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Projekt iArt</w:t>
            </w:r>
          </w:p>
        </w:tc>
        <w:tc>
          <w:tcPr>
            <w:tcW w:w="2395" w:type="dxa"/>
            <w:hideMark/>
          </w:tcPr>
          <w:p w14:paraId="35378B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EEEA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5DCDA39" w14:textId="5D814C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31/08/2021</w:t>
            </w:r>
          </w:p>
        </w:tc>
        <w:tc>
          <w:tcPr>
            <w:tcW w:w="1701" w:type="dxa"/>
            <w:hideMark/>
          </w:tcPr>
          <w:p w14:paraId="54AC6D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6 muzeów partnerskich</w:t>
            </w:r>
          </w:p>
        </w:tc>
        <w:tc>
          <w:tcPr>
            <w:tcW w:w="1684" w:type="dxa"/>
            <w:hideMark/>
          </w:tcPr>
          <w:p w14:paraId="75F6D1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Koszt wszystkich muzeów partnerskich: 402 281,00 PLN brutto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Koszt Muzeum Pałacu Króla Jana III w Wilanowie: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46 546,00 PLN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E8C8" w14:textId="04ADF371" w:rsidR="008A218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  <w:p w14:paraId="2060FC1C" w14:textId="77777777" w:rsidR="00F6790E" w:rsidRPr="008A218C" w:rsidRDefault="00F6790E" w:rsidP="008A218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6790E" w:rsidRPr="000B6143" w14:paraId="38CB00AB" w14:textId="55F0121A" w:rsidTr="004D4EBC">
        <w:trPr>
          <w:trHeight w:val="1280"/>
        </w:trPr>
        <w:tc>
          <w:tcPr>
            <w:tcW w:w="1164" w:type="dxa"/>
          </w:tcPr>
          <w:p w14:paraId="643AA3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6451365" w14:textId="5C7DDDCA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6305DB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BPMS</w:t>
            </w:r>
          </w:p>
        </w:tc>
        <w:tc>
          <w:tcPr>
            <w:tcW w:w="2395" w:type="dxa"/>
            <w:hideMark/>
          </w:tcPr>
          <w:p w14:paraId="72CBB7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C4C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1353134" w14:textId="58691B62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0AD953F" w14:textId="77777777" w:rsidR="00060AE1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124583E" w14:textId="2E43674E" w:rsidR="00060AE1" w:rsidRPr="000B6143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03/11/2021</w:t>
            </w:r>
          </w:p>
        </w:tc>
        <w:tc>
          <w:tcPr>
            <w:tcW w:w="1701" w:type="dxa"/>
            <w:hideMark/>
          </w:tcPr>
          <w:p w14:paraId="1A5A2A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1684" w:type="dxa"/>
            <w:hideMark/>
          </w:tcPr>
          <w:p w14:paraId="1012B5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773400,00 zł netto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951282,00 zł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E11C" w14:textId="534C6866" w:rsidR="00F6790E" w:rsidRDefault="00F6790E" w:rsidP="00F6790E">
            <w:pPr>
              <w:rPr>
                <w:rFonts w:cstheme="minorHAnsi"/>
                <w:sz w:val="20"/>
                <w:szCs w:val="20"/>
              </w:rPr>
            </w:pPr>
          </w:p>
          <w:p w14:paraId="4CBDD23A" w14:textId="77777777" w:rsidR="00060AE1" w:rsidRDefault="00060AE1" w:rsidP="00F6790E">
            <w:pPr>
              <w:rPr>
                <w:rFonts w:cstheme="minorHAnsi"/>
                <w:sz w:val="20"/>
                <w:szCs w:val="20"/>
              </w:rPr>
            </w:pPr>
          </w:p>
          <w:p w14:paraId="75F35A4A" w14:textId="03EA19C3" w:rsidR="00060AE1" w:rsidRPr="000B6143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realizacji – etap wdrożenia</w:t>
            </w:r>
          </w:p>
        </w:tc>
      </w:tr>
      <w:tr w:rsidR="00F6790E" w:rsidRPr="000B6143" w14:paraId="3F9E077D" w14:textId="13DBC9D6" w:rsidTr="004D4EBC">
        <w:trPr>
          <w:trHeight w:val="1280"/>
        </w:trPr>
        <w:tc>
          <w:tcPr>
            <w:tcW w:w="1164" w:type="dxa"/>
          </w:tcPr>
          <w:p w14:paraId="6C2756B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AA84E4" w14:textId="4F9FB581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Sztuki w Łodzi</w:t>
            </w:r>
          </w:p>
        </w:tc>
        <w:tc>
          <w:tcPr>
            <w:tcW w:w="2446" w:type="dxa"/>
            <w:hideMark/>
          </w:tcPr>
          <w:p w14:paraId="25B8DCC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Zwiększenie dostępności do zdigitalizowanej kolekcji Muzeum Sztuki w Łodzi – pn.: Cyfrowe udostępnienie zasobów Muzeum Sztuki w Łodzi</w:t>
            </w:r>
          </w:p>
        </w:tc>
        <w:tc>
          <w:tcPr>
            <w:tcW w:w="2395" w:type="dxa"/>
            <w:hideMark/>
          </w:tcPr>
          <w:p w14:paraId="3FFB39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3E92A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31C2383" w14:textId="3D0308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/2023</w:t>
            </w:r>
          </w:p>
        </w:tc>
        <w:tc>
          <w:tcPr>
            <w:tcW w:w="1701" w:type="dxa"/>
            <w:hideMark/>
          </w:tcPr>
          <w:p w14:paraId="298B2A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AD886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4 994 130,11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E171" w14:textId="6AE1F87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7689599A" w14:textId="7507AFEC" w:rsidTr="004D4EBC">
        <w:trPr>
          <w:trHeight w:val="1909"/>
        </w:trPr>
        <w:tc>
          <w:tcPr>
            <w:tcW w:w="1164" w:type="dxa"/>
          </w:tcPr>
          <w:p w14:paraId="2E71AD9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4832C" w14:textId="3C373ED1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Naczelna Dyrekcja Archiwów Państwowych</w:t>
            </w:r>
          </w:p>
        </w:tc>
        <w:tc>
          <w:tcPr>
            <w:tcW w:w="2446" w:type="dxa"/>
            <w:hideMark/>
          </w:tcPr>
          <w:p w14:paraId="14492752" w14:textId="0D9C4A58" w:rsidR="00F6790E" w:rsidRPr="008C7C64" w:rsidRDefault="00F6790E" w:rsidP="005F2BF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Archiwum Dokumentów Elektronicznych </w:t>
            </w:r>
          </w:p>
        </w:tc>
        <w:tc>
          <w:tcPr>
            <w:tcW w:w="2395" w:type="dxa"/>
            <w:hideMark/>
          </w:tcPr>
          <w:p w14:paraId="557643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5155A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F48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6EB06F8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1B422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8 390 764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E4F3" w14:textId="6A82D41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67F7E894" w14:textId="48000DA0" w:rsidTr="004D4EBC">
        <w:trPr>
          <w:trHeight w:val="1280"/>
        </w:trPr>
        <w:tc>
          <w:tcPr>
            <w:tcW w:w="1164" w:type="dxa"/>
          </w:tcPr>
          <w:p w14:paraId="132BA9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DD8BA8" w14:textId="3858D408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2743752A" w14:textId="12434203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Platforma Edukacji Archiwalne</w:t>
            </w:r>
            <w:r w:rsidR="00530B55">
              <w:rPr>
                <w:rFonts w:eastAsia="Times New Roman" w:cstheme="minorHAnsi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2395" w:type="dxa"/>
            <w:hideMark/>
          </w:tcPr>
          <w:p w14:paraId="61F28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B90E5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977613A" w14:textId="1A6C854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3D9DE17" w14:textId="77777777" w:rsidR="00EF725C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66833BD" w14:textId="7829E108" w:rsidR="00EF725C" w:rsidRPr="000B6143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4DDA">
              <w:rPr>
                <w:rFonts w:cstheme="minorHAnsi"/>
                <w:iCs/>
              </w:rPr>
              <w:t>31/12/2024</w:t>
            </w:r>
          </w:p>
        </w:tc>
        <w:tc>
          <w:tcPr>
            <w:tcW w:w="1701" w:type="dxa"/>
            <w:hideMark/>
          </w:tcPr>
          <w:p w14:paraId="0296E301" w14:textId="354DFD2D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18F4A2B" w14:textId="77777777" w:rsidR="00060AE1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695B779" w14:textId="211D454B" w:rsidR="00060AE1" w:rsidRPr="000B6143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32D4">
              <w:rPr>
                <w:rFonts w:cstheme="minorHAnsi"/>
                <w:iCs/>
              </w:rPr>
              <w:t>Rezerwa celowa budżetu państwa na rok 2023</w:t>
            </w:r>
          </w:p>
        </w:tc>
        <w:tc>
          <w:tcPr>
            <w:tcW w:w="1684" w:type="dxa"/>
            <w:hideMark/>
          </w:tcPr>
          <w:p w14:paraId="58AC60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720 000,00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9AAD" w14:textId="38101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73569CA" w14:textId="3595B9BD" w:rsidTr="004D4EBC">
        <w:trPr>
          <w:trHeight w:val="1180"/>
        </w:trPr>
        <w:tc>
          <w:tcPr>
            <w:tcW w:w="1164" w:type="dxa"/>
          </w:tcPr>
          <w:p w14:paraId="50FD2F0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B10F0C1" w14:textId="42CB13AB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Archiwów Państwowych </w:t>
            </w:r>
          </w:p>
        </w:tc>
        <w:tc>
          <w:tcPr>
            <w:tcW w:w="2446" w:type="dxa"/>
            <w:hideMark/>
          </w:tcPr>
          <w:p w14:paraId="03F0FC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ASIA System Informacji Archiwalnej Projekt </w:t>
            </w:r>
          </w:p>
        </w:tc>
        <w:tc>
          <w:tcPr>
            <w:tcW w:w="2395" w:type="dxa"/>
            <w:hideMark/>
          </w:tcPr>
          <w:p w14:paraId="4F1558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0DE13B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0958A1FA" w14:textId="50422E9D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84A9B02" w14:textId="77777777" w:rsidR="00EF725C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2A6A519" w14:textId="49167ED5" w:rsidR="00EF725C" w:rsidRPr="000B6143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53738">
              <w:rPr>
                <w:rFonts w:cstheme="minorHAnsi"/>
                <w:iCs/>
              </w:rPr>
              <w:t>31/12/2025</w:t>
            </w:r>
          </w:p>
        </w:tc>
        <w:tc>
          <w:tcPr>
            <w:tcW w:w="1701" w:type="dxa"/>
            <w:hideMark/>
          </w:tcPr>
          <w:p w14:paraId="1D1216CC" w14:textId="1EB6DFEB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A015E43" w14:textId="77777777" w:rsidR="00060AE1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189F94" w14:textId="018A0C22" w:rsidR="00060AE1" w:rsidRPr="000B6143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32D4">
              <w:rPr>
                <w:rFonts w:cstheme="minorHAnsi"/>
                <w:iCs/>
              </w:rPr>
              <w:t>Rezerwa ce</w:t>
            </w:r>
            <w:r>
              <w:rPr>
                <w:rFonts w:cstheme="minorHAnsi"/>
                <w:iCs/>
              </w:rPr>
              <w:t>lowa budżetu państwa na rok 2022</w:t>
            </w:r>
          </w:p>
        </w:tc>
        <w:tc>
          <w:tcPr>
            <w:tcW w:w="1684" w:type="dxa"/>
            <w:hideMark/>
          </w:tcPr>
          <w:p w14:paraId="01AEBA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24 000 000,00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47CC" w14:textId="5B76D2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59EB318" w14:textId="34E64988" w:rsidTr="004D4EBC">
        <w:trPr>
          <w:trHeight w:val="980"/>
        </w:trPr>
        <w:tc>
          <w:tcPr>
            <w:tcW w:w="1164" w:type="dxa"/>
          </w:tcPr>
          <w:p w14:paraId="33A69BB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98A0409" w14:textId="03BE5C05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6EC9AC3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Archiwum GOV.pl</w:t>
            </w:r>
          </w:p>
        </w:tc>
        <w:tc>
          <w:tcPr>
            <w:tcW w:w="2395" w:type="dxa"/>
            <w:hideMark/>
          </w:tcPr>
          <w:p w14:paraId="49E026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7208E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D79C9B6" w14:textId="160328D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43C057C" w14:textId="77777777" w:rsidR="00EF725C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70A6CAC" w14:textId="6DAB52FD" w:rsidR="00EF725C" w:rsidRPr="000B6143" w:rsidRDefault="00EF725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53738">
              <w:rPr>
                <w:rFonts w:cstheme="minorHAnsi"/>
                <w:iCs/>
              </w:rPr>
              <w:t>31/12/2025</w:t>
            </w:r>
          </w:p>
        </w:tc>
        <w:tc>
          <w:tcPr>
            <w:tcW w:w="1701" w:type="dxa"/>
            <w:hideMark/>
          </w:tcPr>
          <w:p w14:paraId="18415E0E" w14:textId="68B8F3C4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EC1EBF8" w14:textId="77777777" w:rsidR="00060AE1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5F8096E" w14:textId="10865B5E" w:rsidR="00060AE1" w:rsidRPr="000B6143" w:rsidRDefault="00060AE1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C32D4">
              <w:rPr>
                <w:rFonts w:cstheme="minorHAnsi"/>
                <w:iCs/>
              </w:rPr>
              <w:t>Rezerwa celowa budżetu państwa na rok 2023</w:t>
            </w:r>
          </w:p>
        </w:tc>
        <w:tc>
          <w:tcPr>
            <w:tcW w:w="1684" w:type="dxa"/>
            <w:hideMark/>
          </w:tcPr>
          <w:p w14:paraId="778EA0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11 000 000,00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B9E1" w14:textId="7873C8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FD69637" w14:textId="67AAAD8D" w:rsidTr="004D4EBC">
        <w:trPr>
          <w:trHeight w:val="980"/>
        </w:trPr>
        <w:tc>
          <w:tcPr>
            <w:tcW w:w="1164" w:type="dxa"/>
          </w:tcPr>
          <w:p w14:paraId="465AAC0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BB57CD" w14:textId="0B46FF3E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Narodowa Orkiestra Symfoniczna Polskiego Radia</w:t>
            </w:r>
          </w:p>
        </w:tc>
        <w:tc>
          <w:tcPr>
            <w:tcW w:w="2446" w:type="dxa"/>
            <w:hideMark/>
          </w:tcPr>
          <w:p w14:paraId="0D4941A2" w14:textId="40113469" w:rsidR="00633ADE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4240EE4" w14:textId="4E67AE41" w:rsidR="00633ADE" w:rsidRPr="000B6143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5ED9">
              <w:rPr>
                <w:rFonts w:cstheme="minorHAnsi"/>
              </w:rPr>
              <w:t>System informatyczny Backoffice – I etap prac</w:t>
            </w:r>
          </w:p>
        </w:tc>
        <w:tc>
          <w:tcPr>
            <w:tcW w:w="2395" w:type="dxa"/>
            <w:hideMark/>
          </w:tcPr>
          <w:p w14:paraId="565C1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6B441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C316BD6" w14:textId="3DBAA30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3F02ED3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6E528C20" w14:textId="3C0CEB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8A3" w14:textId="0CD687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9BF7E9" w14:textId="7C139F0E" w:rsidTr="004D4EBC">
        <w:trPr>
          <w:trHeight w:val="980"/>
        </w:trPr>
        <w:tc>
          <w:tcPr>
            <w:tcW w:w="1164" w:type="dxa"/>
          </w:tcPr>
          <w:p w14:paraId="6A26C7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CEA219" w14:textId="56A720EC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Narodowa Orkiestra Symfoniczna Polskiego Radia</w:t>
            </w:r>
          </w:p>
        </w:tc>
        <w:tc>
          <w:tcPr>
            <w:tcW w:w="2446" w:type="dxa"/>
            <w:hideMark/>
          </w:tcPr>
          <w:p w14:paraId="44AF1825" w14:textId="6A144EE8" w:rsidR="00633ADE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52D62F5" w14:textId="0C3E2633" w:rsidR="00633ADE" w:rsidRPr="000B6143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C6F0B">
              <w:rPr>
                <w:rFonts w:cstheme="minorHAnsi"/>
              </w:rPr>
              <w:t>Przystosowanie strony internetowej NOSPR do korzystania przez osoby z niepełnosprawnościami zgodnie z WCAG 2.1</w:t>
            </w:r>
          </w:p>
        </w:tc>
        <w:tc>
          <w:tcPr>
            <w:tcW w:w="2395" w:type="dxa"/>
            <w:hideMark/>
          </w:tcPr>
          <w:p w14:paraId="156DAE4E" w14:textId="282411F2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BC496D1" w14:textId="77777777" w:rsidR="00633ADE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93A54F3" w14:textId="2FDA9769" w:rsidR="00633ADE" w:rsidRPr="000B6143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C6F0B">
              <w:rPr>
                <w:rFonts w:cstheme="minorHAnsi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1F9F912" w14:textId="0AD12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DD4F6E3" w14:textId="77777777" w:rsidR="00633ADE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DD9E988" w14:textId="4E104A04" w:rsidR="00633ADE" w:rsidRPr="000B6143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C6F0B">
              <w:rPr>
                <w:rFonts w:cstheme="minorHAnsi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28DB9ED" w14:textId="6F1465C1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2226409" w14:textId="77777777" w:rsidR="00633ADE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BE0FEE4" w14:textId="4C6463D2" w:rsidR="00633ADE" w:rsidRPr="000B6143" w:rsidRDefault="00633AD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30/06/2022</w:t>
            </w:r>
          </w:p>
        </w:tc>
        <w:tc>
          <w:tcPr>
            <w:tcW w:w="1701" w:type="dxa"/>
            <w:hideMark/>
          </w:tcPr>
          <w:p w14:paraId="6E6C520C" w14:textId="7C908423" w:rsidR="00F6790E" w:rsidRDefault="00F6790E" w:rsidP="00633A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BB8DD0B" w14:textId="77777777" w:rsidR="00633ADE" w:rsidRDefault="00633ADE" w:rsidP="00633AD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719F4DA9" w14:textId="1F44FEAC" w:rsidR="00633ADE" w:rsidRPr="000B6143" w:rsidRDefault="00633ADE" w:rsidP="00633AD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C6F0B">
              <w:rPr>
                <w:rFonts w:cstheme="minorHAnsi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C29B04B" w14:textId="4F2A29A0" w:rsidR="00F6790E" w:rsidRDefault="00F6790E" w:rsidP="00F6790E">
            <w:pPr>
              <w:rPr>
                <w:rFonts w:cstheme="minorHAnsi"/>
                <w:bCs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928F058" w14:textId="77777777" w:rsidR="00633ADE" w:rsidRDefault="00633ADE" w:rsidP="00F6790E">
            <w:pPr>
              <w:rPr>
                <w:rFonts w:cstheme="minorHAnsi"/>
                <w:bCs/>
              </w:rPr>
            </w:pPr>
          </w:p>
          <w:p w14:paraId="42994400" w14:textId="0CD27A49" w:rsidR="00633ADE" w:rsidRPr="00CA4701" w:rsidRDefault="00633ADE" w:rsidP="00F6790E">
            <w:pPr>
              <w:rPr>
                <w:rFonts w:cstheme="minorHAnsi"/>
                <w:bCs/>
              </w:rPr>
            </w:pPr>
            <w:r w:rsidRPr="005C6F0B">
              <w:rPr>
                <w:rFonts w:cstheme="minorHAnsi"/>
              </w:rPr>
              <w:t>100 000,00 zł</w:t>
            </w:r>
          </w:p>
          <w:p w14:paraId="07734EA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E4FC" w14:textId="1D11BAF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6BC468E" w14:textId="376245A1" w:rsidTr="004D4EBC">
        <w:trPr>
          <w:trHeight w:val="980"/>
        </w:trPr>
        <w:tc>
          <w:tcPr>
            <w:tcW w:w="1164" w:type="dxa"/>
          </w:tcPr>
          <w:p w14:paraId="5D49025E" w14:textId="7E04F55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F98BFF" w14:textId="6CCF06E9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Narodowe Archiwum Cyfrowe</w:t>
            </w:r>
          </w:p>
        </w:tc>
        <w:tc>
          <w:tcPr>
            <w:tcW w:w="2446" w:type="dxa"/>
            <w:hideMark/>
          </w:tcPr>
          <w:p w14:paraId="0A7C7DB9" w14:textId="39B829F7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„Modernizacja Zintegrowanego Systemu Informacji Archiwalnej ZoSIA” </w:t>
            </w:r>
          </w:p>
        </w:tc>
        <w:tc>
          <w:tcPr>
            <w:tcW w:w="2395" w:type="dxa"/>
            <w:hideMark/>
          </w:tcPr>
          <w:p w14:paraId="64EFCB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E643D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69B18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471824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44A702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20 870 137,26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002A" w14:textId="4C3D6FD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612FF0A7" w14:textId="77111A74" w:rsidTr="004D4EBC">
        <w:trPr>
          <w:trHeight w:val="1310"/>
        </w:trPr>
        <w:tc>
          <w:tcPr>
            <w:tcW w:w="1164" w:type="dxa"/>
          </w:tcPr>
          <w:p w14:paraId="17F70CE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93211" w14:textId="2228107B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Dziedzictwa</w:t>
            </w:r>
          </w:p>
        </w:tc>
        <w:tc>
          <w:tcPr>
            <w:tcW w:w="2446" w:type="dxa"/>
            <w:hideMark/>
          </w:tcPr>
          <w:p w14:paraId="7F6286B8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Rozbudowa Krajowego węzła infrastruktury informacji przestrzennej ds. zabytków Projekt pn. „Digitalizacja i udostępnianie cyfrowych dóbr kultury – zabytków oraz grobów i cmentarzy wojennych”</w:t>
            </w:r>
          </w:p>
        </w:tc>
        <w:tc>
          <w:tcPr>
            <w:tcW w:w="2395" w:type="dxa"/>
            <w:hideMark/>
          </w:tcPr>
          <w:p w14:paraId="01D74B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B6B49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A55A02C" w14:textId="21D24A1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1EE9221" w14:textId="77777777" w:rsidR="00CA55C2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DF81248" w14:textId="38689CCF" w:rsidR="00CA55C2" w:rsidRPr="000B6143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26/04/2022</w:t>
            </w:r>
          </w:p>
        </w:tc>
        <w:tc>
          <w:tcPr>
            <w:tcW w:w="1701" w:type="dxa"/>
            <w:hideMark/>
          </w:tcPr>
          <w:p w14:paraId="50E216F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oraz 2.3.2. POPC, budżet państwa (część 24)</w:t>
            </w:r>
          </w:p>
        </w:tc>
        <w:tc>
          <w:tcPr>
            <w:tcW w:w="1684" w:type="dxa"/>
            <w:hideMark/>
          </w:tcPr>
          <w:p w14:paraId="0C98E9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37 264 029,10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D41E" w14:textId="6BF85F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E4E31CF" w14:textId="7A466606" w:rsidTr="004D4EBC">
        <w:trPr>
          <w:trHeight w:val="1310"/>
        </w:trPr>
        <w:tc>
          <w:tcPr>
            <w:tcW w:w="1164" w:type="dxa"/>
          </w:tcPr>
          <w:p w14:paraId="5070D45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FB2E99" w14:textId="760D057D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083791C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pn. „Dziedzictwo muzyki polskiej w otwartym dostępie”</w:t>
            </w:r>
          </w:p>
        </w:tc>
        <w:tc>
          <w:tcPr>
            <w:tcW w:w="2395" w:type="dxa"/>
            <w:hideMark/>
          </w:tcPr>
          <w:p w14:paraId="56E146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</w:t>
            </w:r>
          </w:p>
        </w:tc>
        <w:tc>
          <w:tcPr>
            <w:tcW w:w="1954" w:type="dxa"/>
            <w:hideMark/>
          </w:tcPr>
          <w:p w14:paraId="1B6344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A5845DD" w14:textId="6C987F3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31/03/2021</w:t>
            </w:r>
          </w:p>
        </w:tc>
        <w:tc>
          <w:tcPr>
            <w:tcW w:w="1701" w:type="dxa"/>
            <w:hideMark/>
          </w:tcPr>
          <w:p w14:paraId="377CF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E578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12 008 697,00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004B" w14:textId="326533A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D76838" w14:textId="15A930DD" w:rsidTr="004D4EBC">
        <w:trPr>
          <w:trHeight w:val="1310"/>
        </w:trPr>
        <w:tc>
          <w:tcPr>
            <w:tcW w:w="1164" w:type="dxa"/>
          </w:tcPr>
          <w:p w14:paraId="0CF8DA0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03EE5A" w14:textId="3154ABDC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3DDBF3B9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Dziedzictwo Chopinowskie w otwartym dostępie</w:t>
            </w:r>
          </w:p>
        </w:tc>
        <w:tc>
          <w:tcPr>
            <w:tcW w:w="2395" w:type="dxa"/>
            <w:hideMark/>
          </w:tcPr>
          <w:p w14:paraId="3A21D1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pracowników administracji publicznej </w:t>
            </w:r>
          </w:p>
        </w:tc>
        <w:tc>
          <w:tcPr>
            <w:tcW w:w="1954" w:type="dxa"/>
            <w:hideMark/>
          </w:tcPr>
          <w:p w14:paraId="3E805E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DA2F01A" w14:textId="1851D2C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31/05/2021</w:t>
            </w:r>
          </w:p>
        </w:tc>
        <w:tc>
          <w:tcPr>
            <w:tcW w:w="1701" w:type="dxa"/>
            <w:hideMark/>
          </w:tcPr>
          <w:p w14:paraId="4EE20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574A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8 136 948,44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4C41" w14:textId="6F7C35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A68C03" w14:textId="716750A2" w:rsidTr="004D4EBC">
        <w:trPr>
          <w:trHeight w:val="1310"/>
        </w:trPr>
        <w:tc>
          <w:tcPr>
            <w:tcW w:w="1164" w:type="dxa"/>
          </w:tcPr>
          <w:p w14:paraId="591E95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B2487EA" w14:textId="16106E3F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 Instytut Sztuki Filmowej</w:t>
            </w:r>
          </w:p>
        </w:tc>
        <w:tc>
          <w:tcPr>
            <w:tcW w:w="2446" w:type="dxa"/>
            <w:hideMark/>
          </w:tcPr>
          <w:p w14:paraId="237F0DD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Cyfrowa rekonstrukcja i digitalizacja polskich filmów fabularnych, dokumentalnych i animowanych w celu zapewnienia dostępu na wszystkich polach dystrybucji (kino, telewizja, Internet, urządzenia mobilne) oraz zachowania dla przyszłych pokoleń polskiego dziedzictwa filmowego</w:t>
            </w:r>
          </w:p>
        </w:tc>
        <w:tc>
          <w:tcPr>
            <w:tcW w:w="2395" w:type="dxa"/>
            <w:hideMark/>
          </w:tcPr>
          <w:p w14:paraId="5C422E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1F026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 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4E7B99" w14:textId="322AE67F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EE8603E" w14:textId="77777777" w:rsidR="00F87D3F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4F8D1BA" w14:textId="43C10530" w:rsidR="00F87D3F" w:rsidRPr="000B6143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789289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28C28CF6" w14:textId="59A7CF4C" w:rsidR="00F6790E" w:rsidRPr="000B6143" w:rsidRDefault="00F6790E" w:rsidP="005A54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bCs/>
                <w:sz w:val="20"/>
              </w:rPr>
              <w:t xml:space="preserve">109 969 779,89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53C2" w14:textId="2F0DCB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753139" w14:textId="7FD30B85" w:rsidTr="004D4EBC">
        <w:trPr>
          <w:trHeight w:val="1310"/>
        </w:trPr>
        <w:tc>
          <w:tcPr>
            <w:tcW w:w="1164" w:type="dxa"/>
          </w:tcPr>
          <w:p w14:paraId="3910139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F8CFB" w14:textId="15C882F5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Polskie Wydawnictwo Muzyczne</w:t>
            </w:r>
          </w:p>
        </w:tc>
        <w:tc>
          <w:tcPr>
            <w:tcW w:w="2446" w:type="dxa"/>
            <w:hideMark/>
          </w:tcPr>
          <w:p w14:paraId="0280704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</w:t>
            </w:r>
          </w:p>
        </w:tc>
        <w:tc>
          <w:tcPr>
            <w:tcW w:w="2395" w:type="dxa"/>
            <w:hideMark/>
          </w:tcPr>
          <w:p w14:paraId="145EEC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8A35B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 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E8518F5" w14:textId="04BE6693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748F1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4E063A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600663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6900FEF3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8 665 478,75 zł</w:t>
            </w:r>
          </w:p>
          <w:p w14:paraId="664193EE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10FA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CA49" w14:textId="628C8163" w:rsidR="00F6790E" w:rsidRDefault="00F6790E" w:rsidP="00F87D3F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7090DB7" w14:textId="77777777" w:rsidR="00F87D3F" w:rsidRDefault="00F87D3F" w:rsidP="00F87D3F">
            <w:pPr>
              <w:rPr>
                <w:rFonts w:cstheme="minorHAnsi"/>
                <w:sz w:val="20"/>
                <w:szCs w:val="20"/>
              </w:rPr>
            </w:pPr>
          </w:p>
          <w:p w14:paraId="5E6DE98C" w14:textId="0EEAD678" w:rsidR="00F87D3F" w:rsidRPr="000B6143" w:rsidRDefault="00F87D3F" w:rsidP="00F87D3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A748F1" w14:paraId="7A4FFA43" w14:textId="39A57FFE" w:rsidTr="004D4EBC">
        <w:trPr>
          <w:trHeight w:val="1310"/>
        </w:trPr>
        <w:tc>
          <w:tcPr>
            <w:tcW w:w="1164" w:type="dxa"/>
          </w:tcPr>
          <w:p w14:paraId="1FFB8F05" w14:textId="77777777" w:rsidR="00F6790E" w:rsidRPr="00A748F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1CE96D" w14:textId="4854BD81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0533AF2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 - kontynuacja</w:t>
            </w:r>
          </w:p>
        </w:tc>
        <w:tc>
          <w:tcPr>
            <w:tcW w:w="2395" w:type="dxa"/>
            <w:hideMark/>
          </w:tcPr>
          <w:p w14:paraId="2AD21EC4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</w:t>
            </w:r>
          </w:p>
        </w:tc>
        <w:tc>
          <w:tcPr>
            <w:tcW w:w="1954" w:type="dxa"/>
            <w:hideMark/>
          </w:tcPr>
          <w:p w14:paraId="59F30B43" w14:textId="77777777" w:rsidR="00F6790E" w:rsidRPr="00A748F1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C03DCCF" w14:textId="40D05F7F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04/06/2023</w:t>
            </w:r>
          </w:p>
        </w:tc>
        <w:tc>
          <w:tcPr>
            <w:tcW w:w="1701" w:type="dxa"/>
            <w:hideMark/>
          </w:tcPr>
          <w:p w14:paraId="1B3AD86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0D5D8783" w14:textId="77777777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748F1">
              <w:rPr>
                <w:rFonts w:ascii="Calibri" w:hAnsi="Calibri" w:cs="Calibri"/>
                <w:sz w:val="20"/>
                <w:szCs w:val="20"/>
              </w:rPr>
              <w:t>10 914 058,88 zł</w:t>
            </w:r>
          </w:p>
          <w:p w14:paraId="3B8BB949" w14:textId="58245D11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0ED7" w14:textId="57142B53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7E2D457" w14:textId="3E42003C" w:rsidTr="004D4EBC">
        <w:trPr>
          <w:trHeight w:val="1780"/>
        </w:trPr>
        <w:tc>
          <w:tcPr>
            <w:tcW w:w="1164" w:type="dxa"/>
          </w:tcPr>
          <w:p w14:paraId="76A420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51AD7B1" w14:textId="75F6E928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1D18A5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cyfrowych pracowników PWM</w:t>
            </w:r>
          </w:p>
        </w:tc>
        <w:tc>
          <w:tcPr>
            <w:tcW w:w="2395" w:type="dxa"/>
            <w:hideMark/>
          </w:tcPr>
          <w:p w14:paraId="7EB56B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EF87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0353065" w14:textId="79545F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38E7B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C16F5D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C522" w14:textId="7AAA27F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0E389FA9" w14:textId="490A59D4" w:rsidTr="004D4EBC">
        <w:trPr>
          <w:trHeight w:val="775"/>
        </w:trPr>
        <w:tc>
          <w:tcPr>
            <w:tcW w:w="1164" w:type="dxa"/>
          </w:tcPr>
          <w:p w14:paraId="7CB6B04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C9AEB0" w14:textId="1C5BA7EF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23F45A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Stworzenie oraz wdrożenie zakładki edukacji cyfrowej na nowej stronie internetowej pwm (udostępnianie materiałów cyfrowych, w tym np. e-learningów, materiałów edukacyjnych, nagrań, panel warsztatowy dla nauczycieli muzyki)</w:t>
            </w:r>
          </w:p>
        </w:tc>
        <w:tc>
          <w:tcPr>
            <w:tcW w:w="2395" w:type="dxa"/>
            <w:hideMark/>
          </w:tcPr>
          <w:p w14:paraId="60607F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10DC4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3AD088" w14:textId="2A6BAAA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35ED3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7F572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507DD" w14:textId="6CCC78A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C3C942" w14:textId="00AB67B4" w:rsidTr="004D4EBC">
        <w:trPr>
          <w:trHeight w:val="1310"/>
        </w:trPr>
        <w:tc>
          <w:tcPr>
            <w:tcW w:w="1164" w:type="dxa"/>
          </w:tcPr>
          <w:p w14:paraId="114A04B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C02CF0" w14:textId="03462DCE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Wydawnictwo Muzyczne </w:t>
            </w:r>
          </w:p>
        </w:tc>
        <w:tc>
          <w:tcPr>
            <w:tcW w:w="2446" w:type="dxa"/>
            <w:hideMark/>
          </w:tcPr>
          <w:p w14:paraId="4B88B37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Przystosowanie nowej strony internetowej PWM dla osób niepełnosprawnych, w tym niewidzących oraz seniorów</w:t>
            </w:r>
          </w:p>
        </w:tc>
        <w:tc>
          <w:tcPr>
            <w:tcW w:w="2395" w:type="dxa"/>
            <w:hideMark/>
          </w:tcPr>
          <w:p w14:paraId="565A23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09A5A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C24DF99" w14:textId="72E39B3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DA2A19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31DC9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23A1" w14:textId="7B3DD9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3C6FB0D" w14:textId="4881BD04" w:rsidTr="004D4EBC">
        <w:trPr>
          <w:trHeight w:val="2240"/>
        </w:trPr>
        <w:tc>
          <w:tcPr>
            <w:tcW w:w="1164" w:type="dxa"/>
          </w:tcPr>
          <w:p w14:paraId="35302C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C284C5" w14:textId="3657F13B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96C3AF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zespołu IT w zakresie zamawiania, projektowania oraz wdrażania nowych technologii oraz zabezpieczeń w obszarze przeciwdziałania cyberprzestępczości</w:t>
            </w:r>
          </w:p>
        </w:tc>
        <w:tc>
          <w:tcPr>
            <w:tcW w:w="2395" w:type="dxa"/>
            <w:hideMark/>
          </w:tcPr>
          <w:p w14:paraId="381F78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A62F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1FDFA88" w14:textId="651C632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780FC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A5C58C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2C7A" w14:textId="0EC6BDE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FF833D0" w14:textId="29E01EFC" w:rsidTr="004D4EBC">
        <w:trPr>
          <w:trHeight w:val="633"/>
        </w:trPr>
        <w:tc>
          <w:tcPr>
            <w:tcW w:w="1164" w:type="dxa"/>
          </w:tcPr>
          <w:p w14:paraId="18409C0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6656BC" w14:textId="66CE4385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B1A6B8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Projekt, budowa i wdrożenie portalu Polskiego Wydawnictwa Muzycznego z modułem e-księgarni </w:t>
            </w:r>
          </w:p>
        </w:tc>
        <w:tc>
          <w:tcPr>
            <w:tcW w:w="2395" w:type="dxa"/>
            <w:hideMark/>
          </w:tcPr>
          <w:p w14:paraId="1F9C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5B8F55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8C18275" w14:textId="434C9A3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2B6AE67" w14:textId="77777777" w:rsidR="00F87D3F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4D81CD5" w14:textId="054D6E7A" w:rsidR="00F87D3F" w:rsidRPr="000B6143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31/12</w:t>
            </w:r>
            <w:r w:rsidRPr="00CD3465">
              <w:rPr>
                <w:rFonts w:cstheme="minorHAnsi"/>
              </w:rPr>
              <w:t>/202</w:t>
            </w:r>
            <w:r>
              <w:rPr>
                <w:rFonts w:cstheme="minorHAnsi"/>
              </w:rPr>
              <w:t>2</w:t>
            </w:r>
          </w:p>
        </w:tc>
        <w:tc>
          <w:tcPr>
            <w:tcW w:w="1701" w:type="dxa"/>
            <w:hideMark/>
          </w:tcPr>
          <w:p w14:paraId="11D6D8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A3F0D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7B26" w14:textId="796F6FA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88F9710" w14:textId="37AE0CDD" w:rsidTr="004D4EBC">
        <w:trPr>
          <w:trHeight w:val="1310"/>
        </w:trPr>
        <w:tc>
          <w:tcPr>
            <w:tcW w:w="1164" w:type="dxa"/>
          </w:tcPr>
          <w:p w14:paraId="449F934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A27FD05" w14:textId="405EF4D7" w:rsidR="00F6790E" w:rsidRPr="000B6143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Teatr Polski we Wrocławiu</w:t>
            </w:r>
          </w:p>
        </w:tc>
        <w:tc>
          <w:tcPr>
            <w:tcW w:w="2446" w:type="dxa"/>
            <w:hideMark/>
          </w:tcPr>
          <w:p w14:paraId="5B226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Bliżej Teatru – Digitalizacja i udostępnianie zasobów Teatru Polskiego we Wrocławiu</w:t>
            </w:r>
          </w:p>
        </w:tc>
        <w:tc>
          <w:tcPr>
            <w:tcW w:w="2395" w:type="dxa"/>
            <w:hideMark/>
          </w:tcPr>
          <w:p w14:paraId="523B23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1DD03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6D46528" w14:textId="0E2E3DC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754C0F4" w14:textId="5FD13B0B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97B1040" w14:textId="77777777" w:rsidR="00F87D3F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D39949C" w14:textId="012B6FA0" w:rsidR="00F87D3F" w:rsidRPr="000B6143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1231">
              <w:rPr>
                <w:rFonts w:cstheme="minorHAnsi"/>
                <w:color w:val="000000" w:themeColor="text1"/>
              </w:rPr>
              <w:t xml:space="preserve">Wniosek złożony w ramach RPO WD działanie </w:t>
            </w:r>
            <w:r w:rsidRPr="00FD1231">
              <w:rPr>
                <w:rFonts w:cstheme="minorHAnsi"/>
                <w:color w:val="000000" w:themeColor="text1"/>
              </w:rPr>
              <w:lastRenderedPageBreak/>
              <w:t>2.1.2.schemat C. Wkład na wydatki kwalifikowane MKDNiS w ramach promesy Ministra. Projekt na etapie ponownej oceny merytorycznej – Teatr wniósł protest do oceny ekspertów do kryterium 4 Zachowanie trwałości projektu</w:t>
            </w:r>
            <w:r>
              <w:rPr>
                <w:rFonts w:cstheme="minorHAnsi"/>
                <w:color w:val="000000" w:themeColor="text1"/>
              </w:rPr>
              <w:t>.</w:t>
            </w:r>
            <w:r w:rsidRPr="00FD1231">
              <w:rPr>
                <w:rFonts w:cstheme="minorHAnsi"/>
                <w:color w:val="000000" w:themeColor="text1"/>
              </w:rPr>
              <w:t xml:space="preserve"> Otrzymana punktacja pozwala otrzymać dofinansowanie na realizację projektu</w:t>
            </w:r>
          </w:p>
        </w:tc>
        <w:tc>
          <w:tcPr>
            <w:tcW w:w="1684" w:type="dxa"/>
            <w:hideMark/>
          </w:tcPr>
          <w:p w14:paraId="16AE1D05" w14:textId="78D2FFE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09BFD6B" w14:textId="77777777" w:rsidR="00F87D3F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506FFCA" w14:textId="6B55B8FA" w:rsidR="00F87D3F" w:rsidRPr="000B6143" w:rsidRDefault="00F87D3F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D1231">
              <w:rPr>
                <w:rFonts w:cstheme="minorHAnsi"/>
              </w:rPr>
              <w:t>3 165 712,00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4CA2" w14:textId="431A35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0658A4BE" w14:textId="7C688C05" w:rsidTr="004D4EBC">
        <w:trPr>
          <w:trHeight w:val="1310"/>
        </w:trPr>
        <w:tc>
          <w:tcPr>
            <w:tcW w:w="1164" w:type="dxa"/>
          </w:tcPr>
          <w:p w14:paraId="02D0FFF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959A8" w14:textId="6B9D40C9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4DE1738C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Regionalnego Dziedzictwa Telewizyjnego i Filmowego z Archiwum TVP S.A.”</w:t>
            </w:r>
          </w:p>
        </w:tc>
        <w:tc>
          <w:tcPr>
            <w:tcW w:w="2395" w:type="dxa"/>
            <w:hideMark/>
          </w:tcPr>
          <w:p w14:paraId="5D1AA2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1E7E7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18A0A8EC" w14:textId="31FABA1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</w:p>
        </w:tc>
        <w:tc>
          <w:tcPr>
            <w:tcW w:w="1701" w:type="dxa"/>
            <w:hideMark/>
          </w:tcPr>
          <w:p w14:paraId="667D31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wkład własny TVP S.A.</w:t>
            </w:r>
          </w:p>
        </w:tc>
        <w:tc>
          <w:tcPr>
            <w:tcW w:w="1684" w:type="dxa"/>
            <w:hideMark/>
          </w:tcPr>
          <w:p w14:paraId="6BE334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53 420 766,00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9BCB" w14:textId="4D592F2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44F735A5" w14:textId="4AF59DE0" w:rsidTr="004D4EBC">
        <w:trPr>
          <w:trHeight w:val="1310"/>
        </w:trPr>
        <w:tc>
          <w:tcPr>
            <w:tcW w:w="1164" w:type="dxa"/>
          </w:tcPr>
          <w:p w14:paraId="4480D8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91C872" w14:textId="7AC2C4E5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3CC3B85F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Rekonstrukcja Arcydzieł Polskiej Szkoły Telewizyjnej i Filmowej do jakości 4K (DIGI 4K)</w:t>
            </w:r>
          </w:p>
        </w:tc>
        <w:tc>
          <w:tcPr>
            <w:tcW w:w="2395" w:type="dxa"/>
            <w:hideMark/>
          </w:tcPr>
          <w:p w14:paraId="3B84F1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231F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7F717E" w14:textId="1D0887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hideMark/>
          </w:tcPr>
          <w:p w14:paraId="0031CB04" w14:textId="0D109E93" w:rsidR="00EE46C8" w:rsidRPr="000B6143" w:rsidRDefault="00EE46C8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Środki UE (w</w:t>
            </w:r>
            <w:r w:rsidRPr="009D736C">
              <w:rPr>
                <w:rFonts w:cstheme="minorHAnsi"/>
                <w:bCs/>
              </w:rPr>
              <w:t xml:space="preserve"> przyszłej perspektywy finansowej) oraz wkład własny TVP S.A.</w:t>
            </w:r>
          </w:p>
        </w:tc>
        <w:tc>
          <w:tcPr>
            <w:tcW w:w="1684" w:type="dxa"/>
            <w:hideMark/>
          </w:tcPr>
          <w:p w14:paraId="1145FC92" w14:textId="0F058E8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26 000 000,00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8021" w14:textId="329522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7D8CE6" w14:textId="335E3F17" w:rsidTr="004D4EBC">
        <w:trPr>
          <w:trHeight w:val="1310"/>
        </w:trPr>
        <w:tc>
          <w:tcPr>
            <w:tcW w:w="1164" w:type="dxa"/>
          </w:tcPr>
          <w:p w14:paraId="1829E6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125CE7" w14:textId="5BA36391" w:rsidR="00F6790E" w:rsidRPr="003577D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7882DFD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materiałów TVP SPORT (DIGI SPORT)”</w:t>
            </w:r>
          </w:p>
        </w:tc>
        <w:tc>
          <w:tcPr>
            <w:tcW w:w="2395" w:type="dxa"/>
            <w:hideMark/>
          </w:tcPr>
          <w:p w14:paraId="4FD2E1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83018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B6CF593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>30/06/2024</w:t>
            </w:r>
          </w:p>
          <w:p w14:paraId="1816B397" w14:textId="262F932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8D97D00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Środki UE (dopiero w przyszłej perspektywie finansowej)</w:t>
            </w:r>
          </w:p>
          <w:p w14:paraId="5A9D556C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oraz wkład własny TVP S.A.</w:t>
            </w:r>
          </w:p>
          <w:p w14:paraId="39F462AD" w14:textId="524BB6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69658495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 xml:space="preserve">32 000 000,00 zł </w:t>
            </w:r>
          </w:p>
          <w:p w14:paraId="6F7A50E0" w14:textId="3DAB77E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2BAC" w14:textId="1E5B8A4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1268C87" w14:textId="454348EA" w:rsidTr="004D4EBC">
        <w:trPr>
          <w:trHeight w:val="1310"/>
        </w:trPr>
        <w:tc>
          <w:tcPr>
            <w:tcW w:w="1164" w:type="dxa"/>
          </w:tcPr>
          <w:p w14:paraId="4822CFA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476420" w14:textId="76234163" w:rsidR="00F6790E" w:rsidRPr="003577D8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Wytwórnia Filmów Dokumentalnych i Fabularnych</w:t>
            </w:r>
          </w:p>
        </w:tc>
        <w:tc>
          <w:tcPr>
            <w:tcW w:w="2446" w:type="dxa"/>
            <w:hideMark/>
          </w:tcPr>
          <w:p w14:paraId="45D8F56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Cyfrowa dostępność i użyteczność informacji sektora publicznego – projekt pn. „Udostępnianie filmowych zasobów kultury przy zastosowaniu technologii nowej generacji – AI (artificial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intelligence), digitalizacja fonoteki WFDiF oraz cyfrowa rekonstrukcja polskich filmów dokumentalnych”</w:t>
            </w:r>
          </w:p>
        </w:tc>
        <w:tc>
          <w:tcPr>
            <w:tcW w:w="2395" w:type="dxa"/>
            <w:hideMark/>
          </w:tcPr>
          <w:p w14:paraId="4F4243C0" w14:textId="23650D1A" w:rsidR="00376FA6" w:rsidRDefault="00376FA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E1DE3">
              <w:rPr>
                <w:rFonts w:cstheme="minorHAnsi"/>
              </w:rPr>
              <w:lastRenderedPageBreak/>
              <w:t>4.2.1. Zwiększenie jakości oraz zakresu komunikacji między obywatelami i innymi interesariuszami a państwem</w:t>
            </w:r>
          </w:p>
          <w:p w14:paraId="2FBA5378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  <w:p w14:paraId="1A21008E" w14:textId="77777777" w:rsidR="00D11CA9" w:rsidRDefault="00D11CA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4BE2E3" w14:textId="76B4573D" w:rsidR="00D11CA9" w:rsidRPr="000B6143" w:rsidRDefault="00D11CA9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hideMark/>
          </w:tcPr>
          <w:p w14:paraId="0D4BF03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54B27FA" w14:textId="1B52D9AF" w:rsidR="00F6790E" w:rsidRPr="000B6143" w:rsidRDefault="00AD77F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31/03/2022</w:t>
            </w:r>
          </w:p>
        </w:tc>
        <w:tc>
          <w:tcPr>
            <w:tcW w:w="1701" w:type="dxa"/>
            <w:hideMark/>
          </w:tcPr>
          <w:p w14:paraId="1F496B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2.3.2. POPC oraz dotacja Ministerstwa Kultury i Dziedzictwa Narodowego –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budżet państwa (część 24)</w:t>
            </w:r>
          </w:p>
        </w:tc>
        <w:tc>
          <w:tcPr>
            <w:tcW w:w="1684" w:type="dxa"/>
            <w:hideMark/>
          </w:tcPr>
          <w:p w14:paraId="5EBE2F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19 045 626,00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1445" w14:textId="38D3FC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C87C36" w14:textId="5E837E0C" w:rsidTr="004D4EBC">
        <w:trPr>
          <w:trHeight w:val="1310"/>
        </w:trPr>
        <w:tc>
          <w:tcPr>
            <w:tcW w:w="1164" w:type="dxa"/>
          </w:tcPr>
          <w:p w14:paraId="05BC4D9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46BDED" w14:textId="77777777" w:rsidR="005135F1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DC2972E" w14:textId="46572AB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ZACHĘTA - Narodowa Galeria Sztuki</w:t>
            </w:r>
          </w:p>
        </w:tc>
        <w:tc>
          <w:tcPr>
            <w:tcW w:w="2446" w:type="dxa"/>
            <w:hideMark/>
          </w:tcPr>
          <w:p w14:paraId="5D2EAA2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twórczych.</w:t>
            </w:r>
          </w:p>
        </w:tc>
        <w:tc>
          <w:tcPr>
            <w:tcW w:w="2395" w:type="dxa"/>
            <w:hideMark/>
          </w:tcPr>
          <w:p w14:paraId="6243AB4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90DE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5B75A43" w14:textId="6D3753C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07/06/2023</w:t>
            </w:r>
          </w:p>
        </w:tc>
        <w:tc>
          <w:tcPr>
            <w:tcW w:w="1701" w:type="dxa"/>
            <w:hideMark/>
          </w:tcPr>
          <w:p w14:paraId="660E7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46885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7 834 688,10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6A2C" w14:textId="5FB863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90A1163" w14:textId="670115B0" w:rsidTr="004D4EBC">
        <w:trPr>
          <w:trHeight w:val="1310"/>
        </w:trPr>
        <w:tc>
          <w:tcPr>
            <w:tcW w:w="1164" w:type="dxa"/>
          </w:tcPr>
          <w:p w14:paraId="2065A5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8C4224" w14:textId="190F6177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31D23D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Wdrażanie rozwiązań systemowych w obszarze IT zwiększających wykorzystywanie Internetu jako efektywnego medium komunikacji z odbiorcą kultury i narzędzia pracy instytucji kultury (interoperacyjność, bezpieczeństwo danych, elektronizacja procesów i dokumentacji, zwiększenie potencjału ZKW do dostarczania usług cyfrowych dla odbiorców kultury).   </w:t>
            </w:r>
          </w:p>
        </w:tc>
        <w:tc>
          <w:tcPr>
            <w:tcW w:w="2395" w:type="dxa"/>
            <w:hideMark/>
          </w:tcPr>
          <w:p w14:paraId="699C188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465092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31D9D92" w14:textId="5753A34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3232D9E8" w14:textId="60505C16" w:rsidR="00F6790E" w:rsidRPr="000B6143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24) </w:t>
            </w:r>
          </w:p>
        </w:tc>
        <w:tc>
          <w:tcPr>
            <w:tcW w:w="1684" w:type="dxa"/>
            <w:hideMark/>
          </w:tcPr>
          <w:p w14:paraId="63DE7A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5 500 000,00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CF2" w14:textId="4A40D4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03A939" w14:textId="27599AFE" w:rsidTr="004D4EBC">
        <w:trPr>
          <w:trHeight w:val="633"/>
        </w:trPr>
        <w:tc>
          <w:tcPr>
            <w:tcW w:w="1164" w:type="dxa"/>
          </w:tcPr>
          <w:p w14:paraId="4FD6EE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ED16E0" w14:textId="7E1ACCAC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07935EC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Wawel Otwarty – digitalizacja i udostępnienie dziedzictwa Wawelu w domenie publicznej</w:t>
            </w:r>
          </w:p>
        </w:tc>
        <w:tc>
          <w:tcPr>
            <w:tcW w:w="2395" w:type="dxa"/>
            <w:hideMark/>
          </w:tcPr>
          <w:p w14:paraId="3BA8A6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00D45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826B57E" w14:textId="18D302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700D654F" w14:textId="6CA648E2" w:rsidR="00F6790E" w:rsidRPr="000B6143" w:rsidRDefault="00CA55C2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24) </w:t>
            </w:r>
          </w:p>
        </w:tc>
        <w:tc>
          <w:tcPr>
            <w:tcW w:w="1684" w:type="dxa"/>
            <w:hideMark/>
          </w:tcPr>
          <w:p w14:paraId="4CF46C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DC43" w14:textId="343380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65C4FFE" w14:textId="7D5DD5F2" w:rsidTr="004D4EBC">
        <w:trPr>
          <w:trHeight w:val="1310"/>
        </w:trPr>
        <w:tc>
          <w:tcPr>
            <w:tcW w:w="1164" w:type="dxa"/>
          </w:tcPr>
          <w:p w14:paraId="5D621ED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7AFC03" w14:textId="3FBD06E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Edukacji i Nauki</w:t>
            </w:r>
          </w:p>
        </w:tc>
        <w:tc>
          <w:tcPr>
            <w:tcW w:w="2446" w:type="dxa"/>
            <w:hideMark/>
          </w:tcPr>
          <w:p w14:paraId="2022A6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Wdrożenie, modyfikacje i utrzymanie modułów zintegrowanego systemu usług dla nauki i szkolnictwa wyższego dostosowanego do realizacji ustawy z dnia 20 lipca 2018 r. – Prawo o szkolnictwie wyższym i nauce (Dz. U. poz. 1668, z późn. zm.) oraz systemów z nim powiązanych</w:t>
            </w:r>
          </w:p>
        </w:tc>
        <w:tc>
          <w:tcPr>
            <w:tcW w:w="2395" w:type="dxa"/>
            <w:hideMark/>
          </w:tcPr>
          <w:p w14:paraId="6C602A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5B09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F793057" w14:textId="3A856E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31/12/2029</w:t>
            </w:r>
          </w:p>
        </w:tc>
        <w:tc>
          <w:tcPr>
            <w:tcW w:w="1701" w:type="dxa"/>
            <w:hideMark/>
          </w:tcPr>
          <w:p w14:paraId="67406A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część 28</w:t>
            </w:r>
          </w:p>
        </w:tc>
        <w:tc>
          <w:tcPr>
            <w:tcW w:w="1684" w:type="dxa"/>
            <w:hideMark/>
          </w:tcPr>
          <w:p w14:paraId="2D3507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9C6D" w14:textId="36DF04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3DA411" w14:textId="6AAED0A5" w:rsidTr="004D4EBC">
        <w:trPr>
          <w:trHeight w:val="1310"/>
        </w:trPr>
        <w:tc>
          <w:tcPr>
            <w:tcW w:w="1164" w:type="dxa"/>
          </w:tcPr>
          <w:p w14:paraId="4D0CAA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A2D5FC" w14:textId="51BF68B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18F7CC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i utrzymanie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Platformy obsługi praktyk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zawodowych</w:t>
            </w:r>
          </w:p>
        </w:tc>
        <w:tc>
          <w:tcPr>
            <w:tcW w:w="2395" w:type="dxa"/>
            <w:hideMark/>
          </w:tcPr>
          <w:p w14:paraId="757DC2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AE5FC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09CC5C8" w14:textId="144824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02/10/2021</w:t>
            </w:r>
          </w:p>
        </w:tc>
        <w:tc>
          <w:tcPr>
            <w:tcW w:w="1701" w:type="dxa"/>
            <w:hideMark/>
          </w:tcPr>
          <w:p w14:paraId="795C72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3.1. POWER oraz budżet państwa (część 28)</w:t>
            </w:r>
          </w:p>
        </w:tc>
        <w:tc>
          <w:tcPr>
            <w:tcW w:w="1684" w:type="dxa"/>
            <w:hideMark/>
          </w:tcPr>
          <w:p w14:paraId="6AB1F6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842 427,00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3BFB" w14:textId="24B8447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CAD6138" w14:textId="1214F78F" w:rsidTr="004D4EBC">
        <w:trPr>
          <w:trHeight w:val="1310"/>
        </w:trPr>
        <w:tc>
          <w:tcPr>
            <w:tcW w:w="1164" w:type="dxa"/>
          </w:tcPr>
          <w:p w14:paraId="20B01B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6F065" w14:textId="372144A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32912C6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Dziedzinowe Repozytoria Otwartych Danych Badawczych</w:t>
            </w:r>
          </w:p>
        </w:tc>
        <w:tc>
          <w:tcPr>
            <w:tcW w:w="2395" w:type="dxa"/>
            <w:hideMark/>
          </w:tcPr>
          <w:p w14:paraId="06606F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C9C17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B4CB9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5982B2FD" w14:textId="06DA8225" w:rsidR="00F6790E" w:rsidRPr="000B6143" w:rsidRDefault="00F6790E" w:rsidP="00EF706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oraz budżet państwa (część 2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061989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4 998 888,89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E797" w14:textId="4C27AF1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CBADFB8" w14:textId="7EE65FFF" w:rsidTr="004D4EBC">
        <w:trPr>
          <w:trHeight w:val="1310"/>
        </w:trPr>
        <w:tc>
          <w:tcPr>
            <w:tcW w:w="1164" w:type="dxa"/>
          </w:tcPr>
          <w:p w14:paraId="31A2385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78BA5B" w14:textId="003C6E3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Biologii Ssaków Polskiej Akademii Nauk</w:t>
            </w:r>
          </w:p>
        </w:tc>
        <w:tc>
          <w:tcPr>
            <w:tcW w:w="2446" w:type="dxa"/>
            <w:hideMark/>
          </w:tcPr>
          <w:p w14:paraId="61923A2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e-Puszcza. Podlaskie cyfrowe repozytorium przyrodniczych danych naukowych</w:t>
            </w:r>
          </w:p>
        </w:tc>
        <w:tc>
          <w:tcPr>
            <w:tcW w:w="2395" w:type="dxa"/>
            <w:hideMark/>
          </w:tcPr>
          <w:p w14:paraId="41CCF4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D0B8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FEFD06A" w14:textId="77777777" w:rsidR="00F6790E" w:rsidRDefault="00F6790E" w:rsidP="00CA55C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83DFB16" w14:textId="4D320B9E" w:rsidR="00CA55C2" w:rsidRPr="00541142" w:rsidRDefault="00CA55C2" w:rsidP="00CA55C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28/05/2022</w:t>
            </w:r>
          </w:p>
        </w:tc>
        <w:tc>
          <w:tcPr>
            <w:tcW w:w="1701" w:type="dxa"/>
            <w:hideMark/>
          </w:tcPr>
          <w:p w14:paraId="5CD66E75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1142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70B5A36B" w14:textId="77777777" w:rsidR="00F6790E" w:rsidRPr="00541142" w:rsidRDefault="00F6790E" w:rsidP="00F6790E">
            <w:pPr>
              <w:rPr>
                <w:rFonts w:ascii="Calibri" w:hAnsi="Calibri" w:cs="Calibri"/>
              </w:rPr>
            </w:pPr>
            <w:r w:rsidRPr="00541142">
              <w:rPr>
                <w:rFonts w:ascii="Calibri" w:hAnsi="Calibri" w:cs="Calibri"/>
              </w:rPr>
              <w:t>7 846 937,80 zł</w:t>
            </w:r>
          </w:p>
          <w:p w14:paraId="295854D3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B92A" w14:textId="297617F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78DB7A4" w14:textId="2EB56018" w:rsidTr="004D4EBC">
        <w:trPr>
          <w:trHeight w:val="1310"/>
        </w:trPr>
        <w:tc>
          <w:tcPr>
            <w:tcW w:w="1164" w:type="dxa"/>
          </w:tcPr>
          <w:p w14:paraId="22AA13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F70FBC9" w14:textId="03C2755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Mikołaja Kopernika w Toruniu</w:t>
            </w:r>
          </w:p>
        </w:tc>
        <w:tc>
          <w:tcPr>
            <w:tcW w:w="2446" w:type="dxa"/>
            <w:hideMark/>
          </w:tcPr>
          <w:p w14:paraId="2C784C33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Ucyfrowienie zasobów akademickich regionu kujawsko-pomorskiego dla potrzeb nauki i dydaktyki całego kraju</w:t>
            </w:r>
          </w:p>
        </w:tc>
        <w:tc>
          <w:tcPr>
            <w:tcW w:w="2395" w:type="dxa"/>
            <w:hideMark/>
          </w:tcPr>
          <w:p w14:paraId="1E1015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3E1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91D5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5EAE634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3232D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4 599 042,05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867" w14:textId="3281770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D872C58" w14:textId="1164D6C2" w:rsidTr="004D4EBC">
        <w:trPr>
          <w:trHeight w:val="1310"/>
        </w:trPr>
        <w:tc>
          <w:tcPr>
            <w:tcW w:w="1164" w:type="dxa"/>
          </w:tcPr>
          <w:p w14:paraId="6732758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B8D1BA" w14:textId="561C2D4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Wrocławski</w:t>
            </w:r>
          </w:p>
        </w:tc>
        <w:tc>
          <w:tcPr>
            <w:tcW w:w="2446" w:type="dxa"/>
            <w:hideMark/>
          </w:tcPr>
          <w:p w14:paraId="4352CDA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Leopoldina online – platforma integracji i udostępniania elektronicznych zasobów Uniwersytetu Wrocławskiego dla nauki, edukacji i popularyzacji wiedzy </w:t>
            </w:r>
          </w:p>
        </w:tc>
        <w:tc>
          <w:tcPr>
            <w:tcW w:w="2395" w:type="dxa"/>
            <w:hideMark/>
          </w:tcPr>
          <w:p w14:paraId="5AA918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40F58E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4862316" w14:textId="39E94EBC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8FCBD82" w14:textId="77777777" w:rsidR="00506EF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BD217CA" w14:textId="12FF1F1D" w:rsidR="00506EF3" w:rsidRPr="000B614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31/03/2021</w:t>
            </w:r>
          </w:p>
        </w:tc>
        <w:tc>
          <w:tcPr>
            <w:tcW w:w="1701" w:type="dxa"/>
            <w:hideMark/>
          </w:tcPr>
          <w:p w14:paraId="45E78EF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64E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14 040 293,84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9662" w14:textId="2BC038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8FC7DC" w14:textId="7389197F" w:rsidTr="004D4EBC">
        <w:trPr>
          <w:trHeight w:val="350"/>
        </w:trPr>
        <w:tc>
          <w:tcPr>
            <w:tcW w:w="1164" w:type="dxa"/>
          </w:tcPr>
          <w:p w14:paraId="688A341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250F72" w14:textId="12029A46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74CE5CD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Zintegrowany system usług dla nauki – etap II (ZSUN II)</w:t>
            </w:r>
          </w:p>
        </w:tc>
        <w:tc>
          <w:tcPr>
            <w:tcW w:w="2395" w:type="dxa"/>
            <w:hideMark/>
          </w:tcPr>
          <w:p w14:paraId="2BCD329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1AE6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8C3270A" w14:textId="467E62A8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1BD81B3" w14:textId="77777777" w:rsidR="00506EF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51A2002" w14:textId="3E258C6A" w:rsidR="00506EF3" w:rsidRPr="000B614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29/01/2021</w:t>
            </w:r>
          </w:p>
        </w:tc>
        <w:tc>
          <w:tcPr>
            <w:tcW w:w="1701" w:type="dxa"/>
            <w:hideMark/>
          </w:tcPr>
          <w:p w14:paraId="064AEE22" w14:textId="08E524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 POPC oraz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8)</w:t>
            </w:r>
          </w:p>
        </w:tc>
        <w:tc>
          <w:tcPr>
            <w:tcW w:w="1684" w:type="dxa"/>
            <w:hideMark/>
          </w:tcPr>
          <w:p w14:paraId="039E36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27 622 859,00 zł (*całkowity koszt projektu)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0C8D" w14:textId="084E55E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F9E49FB" w14:textId="49828152" w:rsidTr="004D4EBC">
        <w:trPr>
          <w:trHeight w:val="774"/>
        </w:trPr>
        <w:tc>
          <w:tcPr>
            <w:tcW w:w="1164" w:type="dxa"/>
          </w:tcPr>
          <w:p w14:paraId="4CBD1D4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ED451C" w14:textId="42C0F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Wyższego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Akademia Pomorska w Słupsku</w:t>
            </w:r>
          </w:p>
        </w:tc>
        <w:tc>
          <w:tcPr>
            <w:tcW w:w="2446" w:type="dxa"/>
            <w:hideMark/>
          </w:tcPr>
          <w:p w14:paraId="3B811B3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Zintegrowane wirtualne Herbarium Pomorza Herbarium Pomeranicum – digitalizacja i udostępnienie zbiorów herbariów jednostek akademickich Pomorza poprzez ich połączenie i udostępnienie cyfrowe</w:t>
            </w:r>
          </w:p>
        </w:tc>
        <w:tc>
          <w:tcPr>
            <w:tcW w:w="2395" w:type="dxa"/>
            <w:hideMark/>
          </w:tcPr>
          <w:p w14:paraId="62FDD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429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A4F600" w14:textId="799B9122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C7E4E2B" w14:textId="77777777" w:rsidR="00506EF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AE9FCB" w14:textId="54899E50" w:rsidR="00506EF3" w:rsidRPr="000B614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29/12/2022</w:t>
            </w:r>
          </w:p>
        </w:tc>
        <w:tc>
          <w:tcPr>
            <w:tcW w:w="1701" w:type="dxa"/>
            <w:hideMark/>
          </w:tcPr>
          <w:p w14:paraId="7235024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6A5BF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25 065 886,20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099F" w14:textId="40432AB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3EBA321" w14:textId="7F85E2A3" w:rsidTr="004D4EBC">
        <w:trPr>
          <w:trHeight w:val="1310"/>
        </w:trPr>
        <w:tc>
          <w:tcPr>
            <w:tcW w:w="1164" w:type="dxa"/>
          </w:tcPr>
          <w:p w14:paraId="0322F71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9DB3D0" w14:textId="00E44F6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Immunologii i Terapii Doświadczalnej im. Ludwika Hirszfelda Polskiej Akademii Nauk</w:t>
            </w:r>
          </w:p>
        </w:tc>
        <w:tc>
          <w:tcPr>
            <w:tcW w:w="2446" w:type="dxa"/>
            <w:hideMark/>
          </w:tcPr>
          <w:p w14:paraId="2A08260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  <w:tc>
          <w:tcPr>
            <w:tcW w:w="2395" w:type="dxa"/>
            <w:hideMark/>
          </w:tcPr>
          <w:p w14:paraId="15A7B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D38CB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9370487" w14:textId="601BB7D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EB56AE9" w14:textId="77777777" w:rsidR="00506EF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6DE16F5" w14:textId="50D34B81" w:rsidR="00506EF3" w:rsidRPr="000B6143" w:rsidRDefault="00506EF3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712397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D8A76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18 867 895,65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8B2A" w14:textId="6BCA31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1BD406" w14:textId="1C6B9F27" w:rsidTr="004D4EBC">
        <w:trPr>
          <w:trHeight w:val="1560"/>
        </w:trPr>
        <w:tc>
          <w:tcPr>
            <w:tcW w:w="1164" w:type="dxa"/>
          </w:tcPr>
          <w:p w14:paraId="6385720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7E57ED" w14:textId="07D0FEA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Matematyczny PAN</w:t>
            </w:r>
          </w:p>
        </w:tc>
        <w:tc>
          <w:tcPr>
            <w:tcW w:w="2446" w:type="dxa"/>
            <w:hideMark/>
          </w:tcPr>
          <w:p w14:paraId="16001F74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Otwarte Zasoby w Repozytorium Cyfrowym Instytutów Naukowych (OZwRCIN)</w:t>
            </w:r>
          </w:p>
        </w:tc>
        <w:tc>
          <w:tcPr>
            <w:tcW w:w="2395" w:type="dxa"/>
            <w:hideMark/>
          </w:tcPr>
          <w:p w14:paraId="1DC35E7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0BAC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54BE4FB" w14:textId="2268A1ED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B9C7AAC" w14:textId="77777777" w:rsidR="004E637A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9F80A67" w14:textId="3D1B24AD" w:rsidR="004E637A" w:rsidRPr="000B6143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7BB3D6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3D3BB8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34 684 818,25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6D4A" w14:textId="46E478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4F89E48" w14:textId="1BFE8CB9" w:rsidTr="004D4EBC">
        <w:trPr>
          <w:trHeight w:val="1160"/>
        </w:trPr>
        <w:tc>
          <w:tcPr>
            <w:tcW w:w="1164" w:type="dxa"/>
          </w:tcPr>
          <w:p w14:paraId="13B29F1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38F84" w14:textId="3933806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Oceanologii PAN</w:t>
            </w:r>
          </w:p>
        </w:tc>
        <w:tc>
          <w:tcPr>
            <w:tcW w:w="2446" w:type="dxa"/>
            <w:hideMark/>
          </w:tcPr>
          <w:p w14:paraId="24E5B7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Elektroniczne Centrum Udostępniania Danych Oceanograficznych eCUDO.pl</w:t>
            </w:r>
          </w:p>
        </w:tc>
        <w:tc>
          <w:tcPr>
            <w:tcW w:w="2395" w:type="dxa"/>
            <w:hideMark/>
          </w:tcPr>
          <w:p w14:paraId="1BB725C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31EE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26A86610" w14:textId="2318CD60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56046E9" w14:textId="77777777" w:rsidR="004E637A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2A5290B" w14:textId="798A05AF" w:rsidR="004E637A" w:rsidRPr="000B6143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28/05/2022</w:t>
            </w:r>
          </w:p>
        </w:tc>
        <w:tc>
          <w:tcPr>
            <w:tcW w:w="1701" w:type="dxa"/>
            <w:hideMark/>
          </w:tcPr>
          <w:p w14:paraId="15244A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C4C44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15 261 546,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4AB6" w14:textId="45FC5F9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883DFE0" w14:textId="5563CFC1" w:rsidTr="004D4EBC">
        <w:trPr>
          <w:trHeight w:val="1160"/>
        </w:trPr>
        <w:tc>
          <w:tcPr>
            <w:tcW w:w="1164" w:type="dxa"/>
          </w:tcPr>
          <w:p w14:paraId="4411ADC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466D53" w14:textId="5B32715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Politechnika Gdańska</w:t>
            </w:r>
          </w:p>
        </w:tc>
        <w:tc>
          <w:tcPr>
            <w:tcW w:w="2446" w:type="dxa"/>
            <w:hideMark/>
          </w:tcPr>
          <w:p w14:paraId="39DCE93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MOST Danych. Multidyscyplinarny Otwarty System Transferu Wiedzy – etap II: Open Research Data</w:t>
            </w:r>
          </w:p>
        </w:tc>
        <w:tc>
          <w:tcPr>
            <w:tcW w:w="2395" w:type="dxa"/>
            <w:hideMark/>
          </w:tcPr>
          <w:p w14:paraId="6AEB91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EA1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ACF9184" w14:textId="098BB245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80E5109" w14:textId="77777777" w:rsidR="004E637A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9EC1B65" w14:textId="5847CF89" w:rsidR="004E637A" w:rsidRPr="000B6143" w:rsidRDefault="004E637A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29/12/2021</w:t>
            </w:r>
          </w:p>
        </w:tc>
        <w:tc>
          <w:tcPr>
            <w:tcW w:w="1701" w:type="dxa"/>
            <w:hideMark/>
          </w:tcPr>
          <w:p w14:paraId="11E3A5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55853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26 728 876,09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FC52" w14:textId="7DECFA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4462CC9" w14:textId="594DD47E" w:rsidTr="004D4EBC">
        <w:trPr>
          <w:trHeight w:val="2051"/>
        </w:trPr>
        <w:tc>
          <w:tcPr>
            <w:tcW w:w="1164" w:type="dxa"/>
          </w:tcPr>
          <w:p w14:paraId="08F26B8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3E85763" w14:textId="60F335A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im. Adama Mickiewicza w Poznaniu</w:t>
            </w:r>
          </w:p>
        </w:tc>
        <w:tc>
          <w:tcPr>
            <w:tcW w:w="2446" w:type="dxa"/>
            <w:hideMark/>
          </w:tcPr>
          <w:p w14:paraId="436D462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AMU Nature Collections – online (AMUNATCOLL): digitalizacja i udostępnianie zasobu danych przyrodniczych Wydziału Biologii Uniwersytetu im. Adama Mickiewicza w Poznaniu</w:t>
            </w:r>
          </w:p>
        </w:tc>
        <w:tc>
          <w:tcPr>
            <w:tcW w:w="2395" w:type="dxa"/>
            <w:hideMark/>
          </w:tcPr>
          <w:p w14:paraId="52295A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782B9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7B40B25" w14:textId="4F42C51A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11C6AF3" w14:textId="77777777" w:rsidR="00435D67" w:rsidRDefault="00435D67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D0F350E" w14:textId="7CB22105" w:rsidR="00435D67" w:rsidRPr="000B6143" w:rsidRDefault="00435D67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1B731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9B949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10 358 253,45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59C" w14:textId="0761525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FFDDB66" w14:textId="6BF2B15C" w:rsidTr="004D4EBC">
        <w:trPr>
          <w:trHeight w:val="1800"/>
        </w:trPr>
        <w:tc>
          <w:tcPr>
            <w:tcW w:w="1164" w:type="dxa"/>
          </w:tcPr>
          <w:p w14:paraId="27F4FBB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A02F884" w14:textId="05A0D3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7F04A5C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Repozytorium otwartego dostępu do dorobku naukowego i dydaktycznego UJ</w:t>
            </w:r>
          </w:p>
        </w:tc>
        <w:tc>
          <w:tcPr>
            <w:tcW w:w="2395" w:type="dxa"/>
            <w:hideMark/>
          </w:tcPr>
          <w:p w14:paraId="7058F4F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FB9DB8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F6AD1C9" w14:textId="4F904D96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FFF04CE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827AE5F" w14:textId="1568252F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655954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4B20207F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7 507 580,50 zł</w:t>
            </w:r>
          </w:p>
          <w:p w14:paraId="2A8B89EB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11F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FF65" w14:textId="3BA0D4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EDEC93" w14:textId="6774B1F6" w:rsidTr="004D4EBC">
        <w:trPr>
          <w:trHeight w:val="632"/>
        </w:trPr>
        <w:tc>
          <w:tcPr>
            <w:tcW w:w="1164" w:type="dxa"/>
          </w:tcPr>
          <w:p w14:paraId="7CED7E9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F13C22" w14:textId="77C618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689CBE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Portal zarządzania wiedzą i potencjałem naukowym Uniwersytetu Jagiellońskiego – Collegium Medicum jako moduł Polskiej Platformy Medycznej</w:t>
            </w:r>
          </w:p>
        </w:tc>
        <w:tc>
          <w:tcPr>
            <w:tcW w:w="2395" w:type="dxa"/>
            <w:hideMark/>
          </w:tcPr>
          <w:p w14:paraId="6055EE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9F31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E82C816" w14:textId="6DFD56D8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A42F7B8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5315C97" w14:textId="5CF062BC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16/04/2022</w:t>
            </w:r>
          </w:p>
        </w:tc>
        <w:tc>
          <w:tcPr>
            <w:tcW w:w="1701" w:type="dxa"/>
            <w:hideMark/>
          </w:tcPr>
          <w:p w14:paraId="51B9B5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C70A16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6 151 033,25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1645" w14:textId="23FBBD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F295B0" w14:textId="504EF7C2" w:rsidTr="004D4EBC">
        <w:trPr>
          <w:trHeight w:val="1800"/>
        </w:trPr>
        <w:tc>
          <w:tcPr>
            <w:tcW w:w="1164" w:type="dxa"/>
          </w:tcPr>
          <w:p w14:paraId="0CE6097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C1B337" w14:textId="439CC96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Łódzki</w:t>
            </w:r>
          </w:p>
        </w:tc>
        <w:tc>
          <w:tcPr>
            <w:tcW w:w="2446" w:type="dxa"/>
            <w:hideMark/>
          </w:tcPr>
          <w:p w14:paraId="7405475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  <w:tc>
          <w:tcPr>
            <w:tcW w:w="2395" w:type="dxa"/>
            <w:hideMark/>
          </w:tcPr>
          <w:p w14:paraId="098F4A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91690A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D879708" w14:textId="2AF99721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5B9D995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1B94345" w14:textId="75DD2B80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4B568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0DF6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6 669 971,00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B25" w14:textId="0B9228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4E8222" w14:textId="56495081" w:rsidTr="004D4EBC">
        <w:trPr>
          <w:trHeight w:val="1450"/>
        </w:trPr>
        <w:tc>
          <w:tcPr>
            <w:tcW w:w="1164" w:type="dxa"/>
          </w:tcPr>
          <w:p w14:paraId="4D29F1E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ACB746" w14:textId="754A6F4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Papieski Jana Pawła II w Krakowie</w:t>
            </w:r>
          </w:p>
        </w:tc>
        <w:tc>
          <w:tcPr>
            <w:tcW w:w="2446" w:type="dxa"/>
            <w:hideMark/>
          </w:tcPr>
          <w:p w14:paraId="23FFDB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Cyfrowe archiwum Archidiecezji Krakowskiej</w:t>
            </w:r>
          </w:p>
        </w:tc>
        <w:tc>
          <w:tcPr>
            <w:tcW w:w="2395" w:type="dxa"/>
            <w:hideMark/>
          </w:tcPr>
          <w:p w14:paraId="298E43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1B0A2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063277D" w14:textId="6598D2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6EE87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37D7EA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7 328 560,43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4931" w14:textId="0131F7D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1330BD1" w14:textId="4DDECA6C" w:rsidTr="004D4EBC">
        <w:trPr>
          <w:trHeight w:val="1160"/>
        </w:trPr>
        <w:tc>
          <w:tcPr>
            <w:tcW w:w="1164" w:type="dxa"/>
          </w:tcPr>
          <w:p w14:paraId="49E3388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53AC68" w14:textId="2F29E53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Przyrodniczy w Poznaniu</w:t>
            </w:r>
          </w:p>
        </w:tc>
        <w:tc>
          <w:tcPr>
            <w:tcW w:w="2446" w:type="dxa"/>
            <w:hideMark/>
          </w:tcPr>
          <w:p w14:paraId="3009D4D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Udostępnianie cyfrowe zasobów polskich czasopism z nauk przyrodniczych i rolniczych w bazie AGRO</w:t>
            </w:r>
          </w:p>
        </w:tc>
        <w:tc>
          <w:tcPr>
            <w:tcW w:w="2395" w:type="dxa"/>
            <w:hideMark/>
          </w:tcPr>
          <w:p w14:paraId="04372BC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39630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82A60E" w14:textId="5BF7FF3E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029432D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3E0D011" w14:textId="1A02D1E4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229AE45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2B3667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7 442 980,00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611B" w14:textId="74FE8FE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9A99E67" w14:textId="17823AC7" w:rsidTr="004D4EBC">
        <w:trPr>
          <w:trHeight w:val="1160"/>
        </w:trPr>
        <w:tc>
          <w:tcPr>
            <w:tcW w:w="1164" w:type="dxa"/>
          </w:tcPr>
          <w:p w14:paraId="05023F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0C38E1" w14:textId="68411AF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Warszawski</w:t>
            </w:r>
          </w:p>
        </w:tc>
        <w:tc>
          <w:tcPr>
            <w:tcW w:w="2446" w:type="dxa"/>
            <w:hideMark/>
          </w:tcPr>
          <w:p w14:paraId="2FEEF8DD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Platforma Polskich Publikacji Naukowych</w:t>
            </w:r>
          </w:p>
        </w:tc>
        <w:tc>
          <w:tcPr>
            <w:tcW w:w="2395" w:type="dxa"/>
            <w:hideMark/>
          </w:tcPr>
          <w:p w14:paraId="7DCE0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46497C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0DB01ED" w14:textId="5407D346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E5DCE2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21F54EF" w14:textId="39578047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29/10/2021</w:t>
            </w:r>
          </w:p>
        </w:tc>
        <w:tc>
          <w:tcPr>
            <w:tcW w:w="1701" w:type="dxa"/>
            <w:hideMark/>
          </w:tcPr>
          <w:p w14:paraId="070A0B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76E9DD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5 164 777,78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A268" w14:textId="64E3A1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EC4626D" w14:textId="2B045FE0" w:rsidTr="004D4EBC">
        <w:trPr>
          <w:trHeight w:val="1160"/>
        </w:trPr>
        <w:tc>
          <w:tcPr>
            <w:tcW w:w="1164" w:type="dxa"/>
          </w:tcPr>
          <w:p w14:paraId="333A03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EA7763" w14:textId="70E6FB3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Warszawski</w:t>
            </w:r>
          </w:p>
        </w:tc>
        <w:tc>
          <w:tcPr>
            <w:tcW w:w="2446" w:type="dxa"/>
            <w:hideMark/>
          </w:tcPr>
          <w:p w14:paraId="5CF2D47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Integracja i mobilizacja danych o różnorodności biotycznej Eukaryota w zasobach polskich instytucji naukowych</w:t>
            </w:r>
          </w:p>
        </w:tc>
        <w:tc>
          <w:tcPr>
            <w:tcW w:w="2395" w:type="dxa"/>
            <w:hideMark/>
          </w:tcPr>
          <w:p w14:paraId="6ACE19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FA3BB3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B62F05" w14:textId="4B4117E5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8369C06" w14:textId="77777777" w:rsidR="00381D16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7516546" w14:textId="320C576A" w:rsidR="00381D16" w:rsidRPr="000B6143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31/03/2023</w:t>
            </w:r>
          </w:p>
        </w:tc>
        <w:tc>
          <w:tcPr>
            <w:tcW w:w="1701" w:type="dxa"/>
            <w:hideMark/>
          </w:tcPr>
          <w:p w14:paraId="18A70E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5BF205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18 763  954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E406" w14:textId="0BA773E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AE19D1" w14:paraId="29F36845" w14:textId="3EDE973E" w:rsidTr="004D4EBC">
        <w:trPr>
          <w:trHeight w:val="1160"/>
        </w:trPr>
        <w:tc>
          <w:tcPr>
            <w:tcW w:w="1164" w:type="dxa"/>
          </w:tcPr>
          <w:p w14:paraId="06F61CCE" w14:textId="77777777" w:rsidR="00F6790E" w:rsidRPr="00AE19D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F6FDA80" w14:textId="539B46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611E48B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ogólnodostępnej platformy wysokiej jakości i dostępności e-usług publicznych w podmiotach leczniczych utworzonych i nadzorowanych przez MON</w:t>
            </w:r>
          </w:p>
        </w:tc>
        <w:tc>
          <w:tcPr>
            <w:tcW w:w="2395" w:type="dxa"/>
            <w:hideMark/>
          </w:tcPr>
          <w:p w14:paraId="61D8D472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565B0130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C1154FE" w14:textId="1B3E8283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241753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C497E3A" w14:textId="239F8260" w:rsidR="00381D16" w:rsidRPr="00AE19D1" w:rsidRDefault="00381D16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27/02/2023</w:t>
            </w:r>
          </w:p>
        </w:tc>
        <w:tc>
          <w:tcPr>
            <w:tcW w:w="1701" w:type="dxa"/>
            <w:hideMark/>
          </w:tcPr>
          <w:p w14:paraId="5D31DCAB" w14:textId="536539FA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68 277 323,84 zł, stanowi dofinansowanie przyznane na realizację przedmiotowego projektu z </w:t>
            </w: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budżetu środków europejskich oraz </w:t>
            </w:r>
          </w:p>
          <w:p w14:paraId="5CEB6E93" w14:textId="7F19CA72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z budżetu państwa (Działanie 2.1. POPC oraz budżet państwa (część 29).</w:t>
            </w:r>
          </w:p>
          <w:p w14:paraId="2A7C7793" w14:textId="376FE0E5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Natomiast różnica w kwocie 372.171,58 zł  stanowi wkład własny wnoszony przez partnerów biznesowych tego projektu.</w:t>
            </w:r>
          </w:p>
        </w:tc>
        <w:tc>
          <w:tcPr>
            <w:tcW w:w="1684" w:type="dxa"/>
            <w:hideMark/>
          </w:tcPr>
          <w:p w14:paraId="3D22685C" w14:textId="77777777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E19D1">
              <w:rPr>
                <w:rFonts w:ascii="Calibri" w:hAnsi="Calibri" w:cs="Calibri"/>
                <w:sz w:val="20"/>
                <w:szCs w:val="20"/>
              </w:rPr>
              <w:lastRenderedPageBreak/>
              <w:t>68 649 495,40 zł</w:t>
            </w:r>
          </w:p>
          <w:p w14:paraId="040409AA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EFED" w14:textId="64D37110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63380BF" w14:textId="146D3F1A" w:rsidTr="004D4EBC">
        <w:trPr>
          <w:trHeight w:val="1160"/>
        </w:trPr>
        <w:tc>
          <w:tcPr>
            <w:tcW w:w="1164" w:type="dxa"/>
          </w:tcPr>
          <w:p w14:paraId="7D8CAB3C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7E8687" w14:textId="2ABBB14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19FBABC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PORTAL „Bezpieczeństwa i Obronności Akademii Sztuki Wojennej” – BiO ASzWoj</w:t>
            </w:r>
          </w:p>
        </w:tc>
        <w:tc>
          <w:tcPr>
            <w:tcW w:w="2395" w:type="dxa"/>
            <w:hideMark/>
          </w:tcPr>
          <w:p w14:paraId="66FAD1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3F4803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CE1B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08/01/2020</w:t>
            </w:r>
          </w:p>
        </w:tc>
        <w:tc>
          <w:tcPr>
            <w:tcW w:w="1701" w:type="dxa"/>
            <w:hideMark/>
          </w:tcPr>
          <w:p w14:paraId="260439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0B20D9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11.956.504,00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06B" w14:textId="3D66B7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26D5076C" w14:textId="19BD56A6" w:rsidTr="004D4EBC">
        <w:trPr>
          <w:trHeight w:val="1450"/>
        </w:trPr>
        <w:tc>
          <w:tcPr>
            <w:tcW w:w="1164" w:type="dxa"/>
          </w:tcPr>
          <w:p w14:paraId="3697EFF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9C8AD4" w14:textId="27689A83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1086AA9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Monitoring Pracy i Pobytu w Celach Zarobkowych Cudzoziemców na Terytorium Rzeczypospolitej Polskiej</w:t>
            </w:r>
          </w:p>
        </w:tc>
        <w:tc>
          <w:tcPr>
            <w:tcW w:w="2395" w:type="dxa"/>
            <w:hideMark/>
          </w:tcPr>
          <w:p w14:paraId="194BB5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870F37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0381193" w14:textId="5A1382DD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/2020</w:t>
            </w:r>
          </w:p>
        </w:tc>
        <w:tc>
          <w:tcPr>
            <w:tcW w:w="1701" w:type="dxa"/>
            <w:hideMark/>
          </w:tcPr>
          <w:p w14:paraId="32071C97" w14:textId="6BCE8812" w:rsidR="00F6790E" w:rsidRPr="000B6143" w:rsidRDefault="00F6790E" w:rsidP="00D0433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państwa: Ministerstwo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Rozwoju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Pracy i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Technologii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31), Komenda Główna Straży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Granicznej (część 42) oraz Fundusz Pracy</w:t>
            </w:r>
          </w:p>
        </w:tc>
        <w:tc>
          <w:tcPr>
            <w:tcW w:w="1684" w:type="dxa"/>
            <w:hideMark/>
          </w:tcPr>
          <w:p w14:paraId="55E0A9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23 942 868,54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E69D" w14:textId="6D470CA7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="00F6790E"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5D51D614" w14:textId="36E8D360" w:rsidTr="004D4EBC">
        <w:trPr>
          <w:trHeight w:val="2334"/>
        </w:trPr>
        <w:tc>
          <w:tcPr>
            <w:tcW w:w="1164" w:type="dxa"/>
          </w:tcPr>
          <w:p w14:paraId="3012D53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D574C8" w14:textId="74B9497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Państwowy Fundusz Rehabilitacji Osób Niepełnosprawnych (PFRON)</w:t>
            </w:r>
          </w:p>
        </w:tc>
        <w:tc>
          <w:tcPr>
            <w:tcW w:w="2446" w:type="dxa"/>
            <w:hideMark/>
          </w:tcPr>
          <w:p w14:paraId="7AEDFC0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Objęcie jednostek samorządu terytorialnego z terenu całej Polski e-usługami systemu obsługi wsparcia finansowanego ze środków PFRON oraz rozszerzenie aktualnie oferowanego zakresu e-usług w systemie</w:t>
            </w:r>
          </w:p>
        </w:tc>
        <w:tc>
          <w:tcPr>
            <w:tcW w:w="2395" w:type="dxa"/>
            <w:hideMark/>
          </w:tcPr>
          <w:p w14:paraId="16EAEE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4DC275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2273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1CA5E6B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238FC3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E883" w14:textId="1E854C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05E0131" w14:textId="6D41ACDF" w:rsidTr="004D4EBC">
        <w:trPr>
          <w:trHeight w:val="1740"/>
        </w:trPr>
        <w:tc>
          <w:tcPr>
            <w:tcW w:w="1164" w:type="dxa"/>
          </w:tcPr>
          <w:p w14:paraId="450DA8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3AF5F56" w14:textId="72FC5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E933D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Uniwersalnej platformy do projektowania i realizacji Programów Wsparcia ON wraz ze zintegrowanym modułem analitycznym </w:t>
            </w:r>
          </w:p>
        </w:tc>
        <w:tc>
          <w:tcPr>
            <w:tcW w:w="2395" w:type="dxa"/>
            <w:hideMark/>
          </w:tcPr>
          <w:p w14:paraId="2277AC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641CF22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583D2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40F1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851A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EB90" w14:textId="7AD884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6CDD09D" w14:textId="7806B339" w:rsidTr="004D4EBC">
        <w:trPr>
          <w:trHeight w:val="2900"/>
        </w:trPr>
        <w:tc>
          <w:tcPr>
            <w:tcW w:w="1164" w:type="dxa"/>
          </w:tcPr>
          <w:p w14:paraId="5D35D75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3DC259" w14:textId="73C704A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D559F8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Obsługi Dofinansowań i Refundacji (SODiR) w zakresie zmian technologicznych upraszczających komunikację i wymianę danych między Funduszem a beneficjentem oraz pozwalających na integrację między systemami za pomocą usług sieciowych </w:t>
            </w:r>
          </w:p>
        </w:tc>
        <w:tc>
          <w:tcPr>
            <w:tcW w:w="2395" w:type="dxa"/>
            <w:hideMark/>
          </w:tcPr>
          <w:p w14:paraId="08D5FE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47EE8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3BB71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9047A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2BD1B3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8F96" w14:textId="5F6A1E5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AA0B6F9" w14:textId="608F4D53" w:rsidTr="004D4EBC">
        <w:trPr>
          <w:trHeight w:val="1740"/>
        </w:trPr>
        <w:tc>
          <w:tcPr>
            <w:tcW w:w="1164" w:type="dxa"/>
          </w:tcPr>
          <w:p w14:paraId="55A2A8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472CD" w14:textId="79C41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46F520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wspierającego realizację zadań związanych z obsługą pracodawców zobowiązanych do dokonywania obowiązkowych wpłat na PFRON (NEO)</w:t>
            </w:r>
          </w:p>
        </w:tc>
        <w:tc>
          <w:tcPr>
            <w:tcW w:w="2395" w:type="dxa"/>
            <w:hideMark/>
          </w:tcPr>
          <w:p w14:paraId="44F27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58C5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989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09281F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910C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1 192 000,00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F34" w14:textId="051B6A1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CC27018" w14:textId="456966DD" w:rsidTr="004D4EBC">
        <w:trPr>
          <w:trHeight w:val="774"/>
        </w:trPr>
        <w:tc>
          <w:tcPr>
            <w:tcW w:w="1164" w:type="dxa"/>
          </w:tcPr>
          <w:p w14:paraId="6141F2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D60E6D" w14:textId="54E895B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8F43E3E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wpierającego obsługę procesów związanych ze składaniem deklaracji, informacji oraz innych dokumentów w formie elektronicznej przez pracodawców zobowiązanych do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dokonywania obowiązkowych wpłat na PFRON (e-PFRON2)</w:t>
            </w:r>
          </w:p>
        </w:tc>
        <w:tc>
          <w:tcPr>
            <w:tcW w:w="2395" w:type="dxa"/>
            <w:hideMark/>
          </w:tcPr>
          <w:p w14:paraId="4D04B7C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90B0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7E9C31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DED1F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3CDE07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1 033 200,00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188E" w14:textId="07C1D6D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4209ED" w14:textId="3A66EB7C" w:rsidTr="004D4EBC">
        <w:trPr>
          <w:trHeight w:val="2334"/>
        </w:trPr>
        <w:tc>
          <w:tcPr>
            <w:tcW w:w="1164" w:type="dxa"/>
          </w:tcPr>
          <w:p w14:paraId="5E5AB6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844395" w14:textId="69D94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A21689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Wytworzenie, utrzymanie i rozwój Centralnej Platformy Analitycznej, w tym zaprojektowanie i wdrożenie centralnej hurtowni danych, wdrożenie narzędzi ETL oraz narzędzi raportowo-analitycznych </w:t>
            </w:r>
          </w:p>
        </w:tc>
        <w:tc>
          <w:tcPr>
            <w:tcW w:w="2395" w:type="dxa"/>
            <w:hideMark/>
          </w:tcPr>
          <w:p w14:paraId="1EB580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41A47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F23D79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4D12CC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6535210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BD1B" w14:textId="325AB6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0568366" w14:textId="48B76C1B" w:rsidTr="004D4EBC">
        <w:trPr>
          <w:trHeight w:val="1740"/>
        </w:trPr>
        <w:tc>
          <w:tcPr>
            <w:tcW w:w="1164" w:type="dxa"/>
          </w:tcPr>
          <w:p w14:paraId="5773237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006F05" w14:textId="15654A1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9AFC996" w14:textId="234D3C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systemu informatycznego wspierającego procesy windykacyjne w zakresie windykacji cywilnoprawnej i administracyjnej</w:t>
            </w:r>
            <w:r w:rsidR="005F32CD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67D577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34BD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7B3BB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8AF36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4DBD3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2 948 621,00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2399" w14:textId="5D29ED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C2C1F6" w14:textId="09516B9E" w:rsidTr="004D4EBC">
        <w:trPr>
          <w:trHeight w:val="3770"/>
        </w:trPr>
        <w:tc>
          <w:tcPr>
            <w:tcW w:w="1164" w:type="dxa"/>
          </w:tcPr>
          <w:p w14:paraId="716E90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DEF41" w14:textId="6186240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F0745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Ewidencji Godzin Wsparcia oraz Generatora Wniosków służących do składania wniosków w ramach ogłaszanych konkursów o zlecenie przez Zarząd PFRON organizacjom pozarządowym, na podstawie art. 36 ustawy z dnia 27 sierpnia 1997 r. o rehabilitacji zawodowej i społecznej oraz zatrudnianiu osób niepełnosprawnych (Dz. U. z 2019 r. poz. 1172, z późn. zm.), zadań w zakresie zmian technologicznych umożliwiających łatwiejszą obsługę narzędzi po stronie beneficjenta, uproszczoną analizę danych i raportowanie oraz wdrożenie modułu do rozliczeń</w:t>
            </w:r>
          </w:p>
        </w:tc>
        <w:tc>
          <w:tcPr>
            <w:tcW w:w="2395" w:type="dxa"/>
            <w:hideMark/>
          </w:tcPr>
          <w:p w14:paraId="38AC24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F0A5F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FF4A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10/08/2021</w:t>
            </w:r>
          </w:p>
        </w:tc>
        <w:tc>
          <w:tcPr>
            <w:tcW w:w="1701" w:type="dxa"/>
            <w:hideMark/>
          </w:tcPr>
          <w:p w14:paraId="5BDEF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12AE320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1 848 000,00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475F" w14:textId="2C8B5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22B8340" w14:textId="20B0B91E" w:rsidTr="004D4EBC">
        <w:trPr>
          <w:trHeight w:val="1767"/>
        </w:trPr>
        <w:tc>
          <w:tcPr>
            <w:tcW w:w="1164" w:type="dxa"/>
          </w:tcPr>
          <w:p w14:paraId="540FAA7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64A14B1" w14:textId="39BAF32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53089E1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Stworzenie systemu monitoringu i kontroli upraw roślin podlegających ustawie z dnia 29 lipca 2005 r. o przeciwdziałaniu narkomanii (Dz. U. z 2019 r. poz. 852, z późn. zm.), w tym konopi włóknistych. Stworzenie nowoczesnego controllingu ułatwi uprawę tych roślin w Polsce (zmniejszy ilość dokumentacji papierowej), a także umożliwi prowadzenie bezpiecznych, kontrolowanych upraw konopi na cele pozyskiwania bioaktywnych substancji medycznych</w:t>
            </w:r>
          </w:p>
        </w:tc>
        <w:tc>
          <w:tcPr>
            <w:tcW w:w="2395" w:type="dxa"/>
            <w:hideMark/>
          </w:tcPr>
          <w:p w14:paraId="0CA4F53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F607F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41B2F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4208A733" w14:textId="200E1305" w:rsidR="00F6790E" w:rsidRPr="000B6143" w:rsidRDefault="004D4EBC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(części: 27, 32, 57) </w:t>
            </w:r>
          </w:p>
        </w:tc>
        <w:tc>
          <w:tcPr>
            <w:tcW w:w="1684" w:type="dxa"/>
            <w:hideMark/>
          </w:tcPr>
          <w:p w14:paraId="61032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51 000 000,00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70D1" w14:textId="79048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DDB36D9" w14:textId="2986CF41" w:rsidTr="004D4EBC">
        <w:trPr>
          <w:trHeight w:val="491"/>
        </w:trPr>
        <w:tc>
          <w:tcPr>
            <w:tcW w:w="1164" w:type="dxa"/>
          </w:tcPr>
          <w:p w14:paraId="413E06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17A971" w14:textId="780A61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2ECC27B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Jednostki doradztwa rolniczego – przygotowanie do wdrożenia EZD przez modernizację procesów organizacyjnych oraz dostosowanie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infrastruktury informatycznej</w:t>
            </w:r>
          </w:p>
        </w:tc>
        <w:tc>
          <w:tcPr>
            <w:tcW w:w="2395" w:type="dxa"/>
            <w:hideMark/>
          </w:tcPr>
          <w:p w14:paraId="691DA0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093F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7E906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6A7785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Dotacja celowa (część 33 budżetu państwa)</w:t>
            </w:r>
          </w:p>
        </w:tc>
        <w:tc>
          <w:tcPr>
            <w:tcW w:w="1684" w:type="dxa"/>
            <w:hideMark/>
          </w:tcPr>
          <w:p w14:paraId="064C72C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B579" w14:textId="3D209F8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B7F1EC" w14:textId="5C43BA06" w:rsidTr="004D4EBC">
        <w:trPr>
          <w:trHeight w:val="1450"/>
        </w:trPr>
        <w:tc>
          <w:tcPr>
            <w:tcW w:w="1164" w:type="dxa"/>
          </w:tcPr>
          <w:p w14:paraId="67C870F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5AE6564" w14:textId="038D88D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6E749E05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Wojewódzkie ośrodki doradztwa rolniczego – uruchomienie e-usług zgłoszonych do katalogu e-usług w projekcie Internetowa Platforma Doradztwa i Wspomagania Decyzji w Integrowanej Ochronie Roślin</w:t>
            </w:r>
          </w:p>
        </w:tc>
        <w:tc>
          <w:tcPr>
            <w:tcW w:w="2395" w:type="dxa"/>
            <w:hideMark/>
          </w:tcPr>
          <w:p w14:paraId="0ADF06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916955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E73CCF4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31/05/2022</w:t>
            </w:r>
          </w:p>
          <w:p w14:paraId="0B8A7660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26CE527" w14:textId="46A5F082" w:rsidR="00F6790E" w:rsidRPr="00857F8F" w:rsidRDefault="00F6790E" w:rsidP="00F6790E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hideMark/>
          </w:tcPr>
          <w:p w14:paraId="069FF7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5585F0CD" w14:textId="77777777" w:rsidR="00F6790E" w:rsidRPr="00706070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20 920 583,10 zł</w:t>
            </w:r>
          </w:p>
          <w:p w14:paraId="41DCB2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5491" w14:textId="27951C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952EC4D" w14:textId="316D1718" w:rsidTr="004D4EBC">
        <w:trPr>
          <w:trHeight w:val="1740"/>
        </w:trPr>
        <w:tc>
          <w:tcPr>
            <w:tcW w:w="1164" w:type="dxa"/>
          </w:tcPr>
          <w:p w14:paraId="04E2B76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1596F5" w14:textId="0FA34034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134D269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EZD, które umożliwi usprawnienie procesów organizacyjnych.</w:t>
            </w:r>
          </w:p>
        </w:tc>
        <w:tc>
          <w:tcPr>
            <w:tcW w:w="2395" w:type="dxa"/>
            <w:hideMark/>
          </w:tcPr>
          <w:p w14:paraId="11CE7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9A3CBC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BCE9618" w14:textId="115A511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1F6105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680A2C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151 326,00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B415" w14:textId="1E8513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053CA1" w14:textId="5ED86497" w:rsidTr="004D4EBC">
        <w:trPr>
          <w:trHeight w:val="633"/>
        </w:trPr>
        <w:tc>
          <w:tcPr>
            <w:tcW w:w="1164" w:type="dxa"/>
          </w:tcPr>
          <w:p w14:paraId="60F4F2D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27E82F" w14:textId="08A299D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200306D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Migracja strony internetowej GIJHARS do platformy GOV.PL oraz modyfikacja udostępnianych materiałów w celu zapewnienia dostępność dla osób niepełnosprawnych.</w:t>
            </w:r>
          </w:p>
        </w:tc>
        <w:tc>
          <w:tcPr>
            <w:tcW w:w="2395" w:type="dxa"/>
            <w:hideMark/>
          </w:tcPr>
          <w:p w14:paraId="2F2AA06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772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2C2C52A" w14:textId="271541A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512C04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1B679D2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21 954,00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E254" w14:textId="724B468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7D6345" w14:textId="13D27275" w:rsidTr="004D4EBC">
        <w:trPr>
          <w:trHeight w:val="1450"/>
        </w:trPr>
        <w:tc>
          <w:tcPr>
            <w:tcW w:w="1164" w:type="dxa"/>
          </w:tcPr>
          <w:p w14:paraId="3A5B4E2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F1724A" w14:textId="3015409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Wojewódzkie Inspektoraty Jakości Handlowej Artykułów Rolno-Spożywczych</w:t>
            </w:r>
          </w:p>
        </w:tc>
        <w:tc>
          <w:tcPr>
            <w:tcW w:w="2446" w:type="dxa"/>
            <w:hideMark/>
          </w:tcPr>
          <w:p w14:paraId="41BA718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Integracja Zintegrowanego Systemu Informatycznego IJHARS z Platformą Usług Elektronicznych Skarbowo-Celnych – PUESC</w:t>
            </w:r>
          </w:p>
        </w:tc>
        <w:tc>
          <w:tcPr>
            <w:tcW w:w="2395" w:type="dxa"/>
            <w:hideMark/>
          </w:tcPr>
          <w:p w14:paraId="28A115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6C51B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2CBC6DC" w14:textId="337FF70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E988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2DAF41D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9FFD" w14:textId="4CDCDD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B14B8EE" w14:textId="77777777" w:rsidTr="004D4EBC">
        <w:trPr>
          <w:trHeight w:val="1450"/>
        </w:trPr>
        <w:tc>
          <w:tcPr>
            <w:tcW w:w="1164" w:type="dxa"/>
          </w:tcPr>
          <w:p w14:paraId="1F7A3DD2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A8364B8" w14:textId="77777777" w:rsidR="00E02810" w:rsidRPr="0078050F" w:rsidRDefault="00E02810" w:rsidP="00E02810">
            <w:pPr>
              <w:rPr>
                <w:rFonts w:ascii="Calibri" w:hAnsi="Calibri" w:cs="Calibri"/>
              </w:rPr>
            </w:pPr>
            <w:r w:rsidRPr="0078050F">
              <w:rPr>
                <w:rFonts w:ascii="Calibri" w:hAnsi="Calibri" w:cs="Calibri"/>
              </w:rPr>
              <w:t>Ministerstwo Rolnictwa i Rozwoju Wsi,</w:t>
            </w:r>
          </w:p>
          <w:p w14:paraId="2FA265B3" w14:textId="4DBBC63A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78050F">
              <w:rPr>
                <w:rFonts w:ascii="Calibri" w:hAnsi="Calibri" w:cs="Calibri"/>
              </w:rPr>
              <w:t>Główny Inspektorat Weterynarii</w:t>
            </w:r>
          </w:p>
        </w:tc>
        <w:tc>
          <w:tcPr>
            <w:tcW w:w="2446" w:type="dxa"/>
          </w:tcPr>
          <w:p w14:paraId="042457A7" w14:textId="634079F7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78050F">
              <w:rPr>
                <w:rFonts w:eastAsia="Times New Roman" w:cstheme="minorHAnsi"/>
                <w:lang w:eastAsia="pl-PL"/>
              </w:rPr>
              <w:t xml:space="preserve">Stworzenie </w:t>
            </w:r>
            <w:r w:rsidR="00FD5AF1" w:rsidRPr="004E5E55">
              <w:rPr>
                <w:rFonts w:cstheme="minorHAnsi"/>
              </w:rPr>
              <w:t>System</w:t>
            </w:r>
            <w:r w:rsidR="00FD5AF1">
              <w:rPr>
                <w:rFonts w:cstheme="minorHAnsi"/>
              </w:rPr>
              <w:t>u</w:t>
            </w:r>
            <w:r w:rsidR="00FD5AF1" w:rsidRPr="004E5E55">
              <w:rPr>
                <w:rFonts w:cstheme="minorHAnsi"/>
              </w:rPr>
              <w:t xml:space="preserve"> Informatyczn</w:t>
            </w:r>
            <w:r w:rsidR="00FD5AF1">
              <w:rPr>
                <w:rFonts w:cstheme="minorHAnsi"/>
              </w:rPr>
              <w:t>ego</w:t>
            </w:r>
            <w:r w:rsidR="00FD5AF1" w:rsidRPr="004E5E55">
              <w:rPr>
                <w:rFonts w:cstheme="minorHAnsi"/>
              </w:rPr>
              <w:t xml:space="preserve"> Inspekcji Weterynaryjnej</w:t>
            </w:r>
            <w:r w:rsidRPr="0078050F">
              <w:rPr>
                <w:rFonts w:eastAsia="Times New Roman" w:cstheme="minorHAnsi"/>
                <w:lang w:eastAsia="pl-PL"/>
              </w:rPr>
              <w:t xml:space="preserve"> IW-SYSTEM   </w:t>
            </w:r>
          </w:p>
        </w:tc>
        <w:tc>
          <w:tcPr>
            <w:tcW w:w="2395" w:type="dxa"/>
          </w:tcPr>
          <w:p w14:paraId="096BA530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4.2.1. Zwiększenie jakości oraz zakresu komunikacji między obywatelami i innymi interesariuszami a państwem</w:t>
            </w:r>
          </w:p>
          <w:p w14:paraId="01ACE607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1434A0F" w14:textId="610147DF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</w:tcPr>
          <w:p w14:paraId="092F3219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5.1. Reorientacja administracji publicznej na usługi zorientowane wokół potrzeb obywatela</w:t>
            </w:r>
          </w:p>
          <w:p w14:paraId="72A1ABC4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D7CD142" w14:textId="3F47715E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</w:tcPr>
          <w:p w14:paraId="01D1F1CA" w14:textId="7A825A45" w:rsidR="00E02810" w:rsidRPr="00876224" w:rsidRDefault="00E02810" w:rsidP="00E02810">
            <w:pPr>
              <w:rPr>
                <w:rFonts w:ascii="Calibri" w:hAnsi="Calibri" w:cs="Calibri"/>
                <w:sz w:val="20"/>
              </w:rPr>
            </w:pPr>
          </w:p>
          <w:p w14:paraId="6E3585DB" w14:textId="77777777" w:rsidR="00FA588B" w:rsidRPr="00876224" w:rsidRDefault="00FA588B" w:rsidP="00E02810">
            <w:pPr>
              <w:rPr>
                <w:rFonts w:ascii="Calibri" w:hAnsi="Calibri" w:cs="Calibri"/>
                <w:sz w:val="20"/>
              </w:rPr>
            </w:pPr>
          </w:p>
          <w:p w14:paraId="0874801D" w14:textId="75961110" w:rsidR="00FA588B" w:rsidRPr="00876224" w:rsidRDefault="00FA588B" w:rsidP="00E02810">
            <w:pPr>
              <w:rPr>
                <w:rFonts w:eastAsia="Times New Roman" w:cstheme="minorHAnsi"/>
                <w:sz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31/12/2025</w:t>
            </w:r>
          </w:p>
        </w:tc>
        <w:tc>
          <w:tcPr>
            <w:tcW w:w="1701" w:type="dxa"/>
          </w:tcPr>
          <w:p w14:paraId="26560306" w14:textId="3D0EDA17" w:rsidR="00FA588B" w:rsidRPr="00876224" w:rsidRDefault="00FA588B" w:rsidP="00E02810">
            <w:pPr>
              <w:rPr>
                <w:rFonts w:ascii="Calibri" w:hAnsi="Calibri" w:cs="Calibri"/>
                <w:sz w:val="20"/>
              </w:rPr>
            </w:pPr>
          </w:p>
          <w:p w14:paraId="78637AD0" w14:textId="4CBECA3E" w:rsidR="00FA588B" w:rsidRPr="00876224" w:rsidRDefault="00FA588B" w:rsidP="00E02810">
            <w:pPr>
              <w:rPr>
                <w:rFonts w:eastAsia="Times New Roman" w:cstheme="minorHAnsi"/>
                <w:sz w:val="20"/>
                <w:lang w:eastAsia="pl-PL"/>
              </w:rPr>
            </w:pPr>
            <w:r w:rsidRPr="00876224">
              <w:rPr>
                <w:rFonts w:ascii="Calibri" w:hAnsi="Calibri" w:cs="Calibri"/>
                <w:sz w:val="20"/>
              </w:rPr>
              <w:t xml:space="preserve">POPC 2014-2020 działanie 2.2 (etap I) lub </w:t>
            </w:r>
            <w:r w:rsidRPr="00876224">
              <w:rPr>
                <w:rFonts w:cstheme="minorHAnsi"/>
                <w:sz w:val="20"/>
              </w:rPr>
              <w:t>POPC 2021-2027 (etap II i III) oraz budżet państwa</w:t>
            </w:r>
          </w:p>
        </w:tc>
        <w:tc>
          <w:tcPr>
            <w:tcW w:w="1684" w:type="dxa"/>
          </w:tcPr>
          <w:p w14:paraId="1B6B6E72" w14:textId="777F995F" w:rsidR="00E02810" w:rsidRPr="00E02810" w:rsidRDefault="00FE7341" w:rsidP="00E02810">
            <w:pPr>
              <w:rPr>
                <w:rFonts w:eastAsia="Times New Roman" w:cstheme="minorHAnsi"/>
                <w:lang w:eastAsia="pl-PL"/>
              </w:rPr>
            </w:pPr>
            <w:r w:rsidRPr="0087622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120 000 000,00</w:t>
            </w:r>
            <w:r w:rsidR="00E02810" w:rsidRPr="0087622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C470" w14:textId="2D185726" w:rsidR="00E02810" w:rsidRPr="00E02810" w:rsidRDefault="00E02810" w:rsidP="00E02810">
            <w:pPr>
              <w:rPr>
                <w:rFonts w:cstheme="minorHAnsi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przygotowania</w:t>
            </w:r>
          </w:p>
        </w:tc>
      </w:tr>
      <w:tr w:rsidR="00E02810" w:rsidRPr="000B6143" w14:paraId="0915B8AE" w14:textId="6D6F6A33" w:rsidTr="004D4EBC">
        <w:trPr>
          <w:trHeight w:val="4350"/>
        </w:trPr>
        <w:tc>
          <w:tcPr>
            <w:tcW w:w="1164" w:type="dxa"/>
          </w:tcPr>
          <w:p w14:paraId="78F031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06BCD4F" w14:textId="54AB98C1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t xml:space="preserve"> </w:t>
            </w: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22B04989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Konto firmy – usługi online dla firm w jednym miejscu</w:t>
            </w:r>
          </w:p>
        </w:tc>
        <w:tc>
          <w:tcPr>
            <w:tcW w:w="2395" w:type="dxa"/>
            <w:hideMark/>
          </w:tcPr>
          <w:p w14:paraId="6001CD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 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elektronicznej administracji (back office)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4038AB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919A1E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28/02/2022</w:t>
            </w:r>
          </w:p>
        </w:tc>
        <w:tc>
          <w:tcPr>
            <w:tcW w:w="1701" w:type="dxa"/>
            <w:hideMark/>
          </w:tcPr>
          <w:p w14:paraId="4763F8E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20)</w:t>
            </w:r>
          </w:p>
        </w:tc>
        <w:tc>
          <w:tcPr>
            <w:tcW w:w="1684" w:type="dxa"/>
            <w:hideMark/>
          </w:tcPr>
          <w:p w14:paraId="61515A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41 394 842,27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16B1" w14:textId="503C269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706070" w14:paraId="29F8E766" w14:textId="4355815B" w:rsidTr="004D4EBC">
        <w:trPr>
          <w:trHeight w:val="632"/>
        </w:trPr>
        <w:tc>
          <w:tcPr>
            <w:tcW w:w="1164" w:type="dxa"/>
          </w:tcPr>
          <w:p w14:paraId="0832526C" w14:textId="77777777" w:rsidR="00E02810" w:rsidRPr="00706070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CE9FE3" w14:textId="3D43BA2F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30D89C0F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E-faktury specjalizowane – rozbudowa Platformy Elektronicznego Fakturowania (PEF2)</w:t>
            </w:r>
          </w:p>
        </w:tc>
        <w:tc>
          <w:tcPr>
            <w:tcW w:w="2395" w:type="dxa"/>
            <w:hideMark/>
          </w:tcPr>
          <w:p w14:paraId="00E7C811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6F2D4C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publicznej oraz specjalistów TIK</w:t>
            </w:r>
          </w:p>
        </w:tc>
        <w:tc>
          <w:tcPr>
            <w:tcW w:w="1463" w:type="dxa"/>
            <w:hideMark/>
          </w:tcPr>
          <w:p w14:paraId="05E55215" w14:textId="49D0F2F1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lastRenderedPageBreak/>
              <w:t>21/06/2022</w:t>
            </w:r>
          </w:p>
          <w:p w14:paraId="3CD963EE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ADB8902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20) </w:t>
            </w:r>
          </w:p>
        </w:tc>
        <w:tc>
          <w:tcPr>
            <w:tcW w:w="1684" w:type="dxa"/>
            <w:hideMark/>
          </w:tcPr>
          <w:p w14:paraId="5D6AA002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8 276 698,50 zł</w:t>
            </w:r>
          </w:p>
          <w:p w14:paraId="532412FA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5FF8" w14:textId="2EA080B6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3203B2" w:rsidRPr="000B6143" w14:paraId="4373F9C2" w14:textId="207E73C1" w:rsidTr="004D4EBC">
        <w:trPr>
          <w:trHeight w:val="2610"/>
        </w:trPr>
        <w:tc>
          <w:tcPr>
            <w:tcW w:w="1164" w:type="dxa"/>
          </w:tcPr>
          <w:p w14:paraId="02C5ADB7" w14:textId="77777777" w:rsidR="003203B2" w:rsidRPr="000B6143" w:rsidRDefault="003203B2" w:rsidP="003203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8051FB" w14:textId="6FF1D522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68D5CB5E" w14:textId="01F663EC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>
              <w:t>Zintegrowany System Ograniczenia Niskiej Emisji (ZONE)</w:t>
            </w:r>
          </w:p>
        </w:tc>
        <w:tc>
          <w:tcPr>
            <w:tcW w:w="2395" w:type="dxa"/>
            <w:hideMark/>
          </w:tcPr>
          <w:p w14:paraId="6CE7D666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518ED8F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1A748E6" w14:textId="56FC6AED" w:rsidR="003203B2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9A46A1B" w14:textId="77777777" w:rsidR="004D4EBC" w:rsidRDefault="004D4EBC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85E4D01" w14:textId="338783BF" w:rsidR="004D4EBC" w:rsidRPr="000B6143" w:rsidRDefault="004D4EBC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31/08/2023</w:t>
            </w:r>
          </w:p>
        </w:tc>
        <w:tc>
          <w:tcPr>
            <w:tcW w:w="1701" w:type="dxa"/>
            <w:hideMark/>
          </w:tcPr>
          <w:p w14:paraId="54BD1932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18)</w:t>
            </w:r>
          </w:p>
        </w:tc>
        <w:tc>
          <w:tcPr>
            <w:tcW w:w="1684" w:type="dxa"/>
            <w:hideMark/>
          </w:tcPr>
          <w:p w14:paraId="757C7A7D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30 985 923,57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26C42" w14:textId="7BA42413" w:rsidR="009002CC" w:rsidRDefault="009002CC" w:rsidP="003203B2">
            <w:pPr>
              <w:rPr>
                <w:rFonts w:cstheme="minorHAnsi"/>
                <w:sz w:val="20"/>
                <w:szCs w:val="20"/>
              </w:rPr>
            </w:pPr>
          </w:p>
          <w:p w14:paraId="2E2B719B" w14:textId="2F469790" w:rsidR="009002CC" w:rsidRPr="000B6143" w:rsidRDefault="009002CC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E02810" w:rsidRPr="000B6143" w14:paraId="589053F2" w14:textId="53B20D84" w:rsidTr="004D4EBC">
        <w:trPr>
          <w:trHeight w:val="1160"/>
        </w:trPr>
        <w:tc>
          <w:tcPr>
            <w:tcW w:w="1164" w:type="dxa"/>
          </w:tcPr>
          <w:p w14:paraId="1DF384B1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4548DD" w14:textId="272AC36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5908F5B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Integracja danych i usług PZGiK – IntegracjaPZGiK</w:t>
            </w:r>
          </w:p>
        </w:tc>
        <w:tc>
          <w:tcPr>
            <w:tcW w:w="2395" w:type="dxa"/>
            <w:hideMark/>
          </w:tcPr>
          <w:p w14:paraId="47C7467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2E847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69D05407" w14:textId="495195DB" w:rsidR="00E02810" w:rsidRPr="00876224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8347BFD" w14:textId="77777777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41A8975" w14:textId="108584E3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31/12/2024</w:t>
            </w:r>
          </w:p>
        </w:tc>
        <w:tc>
          <w:tcPr>
            <w:tcW w:w="1701" w:type="dxa"/>
            <w:hideMark/>
          </w:tcPr>
          <w:p w14:paraId="6B87033D" w14:textId="7D437287" w:rsidR="00E02810" w:rsidRPr="00876224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5943BAA" w14:textId="77777777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2C1B005" w14:textId="77777777" w:rsidR="00716E71" w:rsidRPr="00876224" w:rsidRDefault="00716E71" w:rsidP="00716E71">
            <w:pPr>
              <w:spacing w:after="60"/>
              <w:rPr>
                <w:rFonts w:cstheme="minorHAnsi"/>
                <w:sz w:val="20"/>
              </w:rPr>
            </w:pPr>
            <w:r w:rsidRPr="00876224">
              <w:rPr>
                <w:rFonts w:cstheme="minorHAnsi"/>
                <w:sz w:val="20"/>
              </w:rPr>
              <w:t>FERC oraz budżet państwa (część 18).</w:t>
            </w:r>
          </w:p>
          <w:p w14:paraId="69183DF8" w14:textId="4ED0670E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620E45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210 000 000,00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625B" w14:textId="07D20C7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70FFF8F5" w14:textId="2C73425C" w:rsidTr="004D4EBC">
        <w:trPr>
          <w:trHeight w:val="633"/>
        </w:trPr>
        <w:tc>
          <w:tcPr>
            <w:tcW w:w="1164" w:type="dxa"/>
          </w:tcPr>
          <w:p w14:paraId="130E426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EE6FA" w14:textId="529131A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640FEF3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Zapewnienie dostępności oraz wykorzystania przez obywateli i przedsiębiorców innowacyjnych usług i danych IIP wraz z poprawą bezpieczeństwa, ochrony zdrowia i życia ludzkiego 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świadczoną przez administrację publiczną za pomocą usług i danych IIP</w:t>
            </w:r>
          </w:p>
        </w:tc>
        <w:tc>
          <w:tcPr>
            <w:tcW w:w="2395" w:type="dxa"/>
            <w:hideMark/>
          </w:tcPr>
          <w:p w14:paraId="52590E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8D8E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120ED59" w14:textId="3A85C6D2" w:rsidR="00E02810" w:rsidRPr="00876224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73E4605" w14:textId="77777777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A9CD9B6" w14:textId="2B113417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31/12/2024</w:t>
            </w:r>
          </w:p>
        </w:tc>
        <w:tc>
          <w:tcPr>
            <w:tcW w:w="1701" w:type="dxa"/>
            <w:hideMark/>
          </w:tcPr>
          <w:p w14:paraId="2B8A5954" w14:textId="1A003D14" w:rsidR="00716E71" w:rsidRPr="00876224" w:rsidRDefault="00716E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84112D4" w14:textId="77777777" w:rsidR="00716E71" w:rsidRPr="00876224" w:rsidRDefault="00716E71" w:rsidP="00716E7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37C1FDD" w14:textId="77777777" w:rsidR="00716E71" w:rsidRPr="00876224" w:rsidRDefault="00716E71" w:rsidP="00716E71">
            <w:pPr>
              <w:spacing w:after="60"/>
              <w:rPr>
                <w:rFonts w:cstheme="minorHAnsi"/>
                <w:sz w:val="20"/>
              </w:rPr>
            </w:pPr>
            <w:r w:rsidRPr="00876224">
              <w:rPr>
                <w:rFonts w:cstheme="minorHAnsi"/>
                <w:sz w:val="20"/>
              </w:rPr>
              <w:t>FERC oraz budżet państwa (część 18).</w:t>
            </w:r>
          </w:p>
          <w:p w14:paraId="6E590237" w14:textId="722ADE4D" w:rsidR="00716E71" w:rsidRPr="00876224" w:rsidRDefault="00716E71" w:rsidP="00716E7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67B6F5C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174 511 847,41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7C4B" w14:textId="203489E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239FD5A3" w14:textId="1FF4CCB2" w:rsidTr="004D4EBC">
        <w:trPr>
          <w:trHeight w:val="2610"/>
        </w:trPr>
        <w:tc>
          <w:tcPr>
            <w:tcW w:w="1164" w:type="dxa"/>
          </w:tcPr>
          <w:p w14:paraId="169D802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B44D4B" w14:textId="2E96802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3405FE41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System wsparcia informatycznego dla środowiska e-usług w zakresie tachografów świadczonych przez GUM – „TRANS-TACHO”</w:t>
            </w:r>
          </w:p>
        </w:tc>
        <w:tc>
          <w:tcPr>
            <w:tcW w:w="2395" w:type="dxa"/>
            <w:hideMark/>
          </w:tcPr>
          <w:p w14:paraId="64F7CC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16AFA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142CFAA" w14:textId="27ACA425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00C2B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DF810D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697B90BB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8 652 739,20 zł</w:t>
            </w:r>
          </w:p>
          <w:p w14:paraId="30AACDA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D0B" w14:textId="42E36C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4284BCD" w14:textId="5692C132" w:rsidTr="004D4EBC">
        <w:trPr>
          <w:trHeight w:val="2610"/>
        </w:trPr>
        <w:tc>
          <w:tcPr>
            <w:tcW w:w="1164" w:type="dxa"/>
          </w:tcPr>
          <w:p w14:paraId="526FF8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B5CE60" w14:textId="4A2D9782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7FBB2644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„e-CzasPL” – system niezawodnej i wiarygodnej dystrybucji czasu urzędowego na obszarze RP</w:t>
            </w:r>
          </w:p>
        </w:tc>
        <w:tc>
          <w:tcPr>
            <w:tcW w:w="2395" w:type="dxa"/>
            <w:hideMark/>
          </w:tcPr>
          <w:p w14:paraId="49B8066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3DA4F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D3FE741" w14:textId="4716149C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91935F7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738344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051148A8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11 898 429,00 zł</w:t>
            </w:r>
          </w:p>
          <w:p w14:paraId="023B3336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FD4" w14:textId="29C6656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741F1DA" w14:textId="4B3C8ABC" w:rsidTr="004D4EBC">
        <w:trPr>
          <w:trHeight w:val="2610"/>
        </w:trPr>
        <w:tc>
          <w:tcPr>
            <w:tcW w:w="1164" w:type="dxa"/>
          </w:tcPr>
          <w:p w14:paraId="477E4AE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E611E8" w14:textId="79C65EBE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349BD56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Platforma Usług Elektronicznych Urzędu Patentowego RP (PUEUP)</w:t>
            </w:r>
          </w:p>
        </w:tc>
        <w:tc>
          <w:tcPr>
            <w:tcW w:w="2395" w:type="dxa"/>
            <w:hideMark/>
          </w:tcPr>
          <w:p w14:paraId="0EF14D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A3FCF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E85099C" w14:textId="13598D24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24/10/2020</w:t>
            </w:r>
          </w:p>
          <w:p w14:paraId="5D01C5E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11D01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61)</w:t>
            </w:r>
          </w:p>
        </w:tc>
        <w:tc>
          <w:tcPr>
            <w:tcW w:w="1684" w:type="dxa"/>
            <w:hideMark/>
          </w:tcPr>
          <w:p w14:paraId="34293191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20 151 070,90 zł</w:t>
            </w:r>
          </w:p>
          <w:p w14:paraId="4E69ADEB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A879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realizacji</w:t>
            </w:r>
          </w:p>
          <w:p w14:paraId="66540E08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</w:p>
          <w:p w14:paraId="6CA33C84" w14:textId="3875DEC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02810" w:rsidRPr="000B6143" w14:paraId="130C834D" w14:textId="4D557536" w:rsidTr="004D4EBC">
        <w:trPr>
          <w:trHeight w:val="2610"/>
        </w:trPr>
        <w:tc>
          <w:tcPr>
            <w:tcW w:w="1164" w:type="dxa"/>
          </w:tcPr>
          <w:p w14:paraId="75DCEEC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D7801F" w14:textId="628B35A0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C5AF35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PORTOS – platformy orzecznictwa Urzędu Patentowego RP</w:t>
            </w:r>
          </w:p>
        </w:tc>
        <w:tc>
          <w:tcPr>
            <w:tcW w:w="2395" w:type="dxa"/>
            <w:hideMark/>
          </w:tcPr>
          <w:p w14:paraId="68360E6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CD4197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F5FB57" w14:textId="59900D11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15/12/2022</w:t>
            </w:r>
          </w:p>
          <w:p w14:paraId="6FE15745" w14:textId="01973F6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2DDF411" w14:textId="3C10DF47" w:rsidR="00E02810" w:rsidRPr="000B6143" w:rsidRDefault="00355BE6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udżet państwa (część 61)</w:t>
            </w:r>
          </w:p>
        </w:tc>
        <w:tc>
          <w:tcPr>
            <w:tcW w:w="1684" w:type="dxa"/>
            <w:hideMark/>
          </w:tcPr>
          <w:p w14:paraId="07E90FB7" w14:textId="6827290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665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(wartość szacunkowa)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69C3" w14:textId="2A29D9F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05FB939" w14:textId="26AC532E" w:rsidTr="004D4EBC">
        <w:trPr>
          <w:trHeight w:val="2900"/>
        </w:trPr>
        <w:tc>
          <w:tcPr>
            <w:tcW w:w="1164" w:type="dxa"/>
          </w:tcPr>
          <w:p w14:paraId="15AC5E4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815D16" w14:textId="2EE000C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Urząd Zamówień Publicznych </w:t>
            </w:r>
          </w:p>
        </w:tc>
        <w:tc>
          <w:tcPr>
            <w:tcW w:w="2446" w:type="dxa"/>
            <w:hideMark/>
          </w:tcPr>
          <w:p w14:paraId="72DD080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„e-Zamówienia – elektroniczne zamówienia publiczne” </w:t>
            </w:r>
          </w:p>
        </w:tc>
        <w:tc>
          <w:tcPr>
            <w:tcW w:w="2395" w:type="dxa"/>
            <w:hideMark/>
          </w:tcPr>
          <w:p w14:paraId="248907A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37F82E5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078165E" w14:textId="79BA9BD8" w:rsidR="00E02810" w:rsidDel="00716E71" w:rsidRDefault="00E02810" w:rsidP="00E02810">
            <w:pPr>
              <w:rPr>
                <w:del w:id="1" w:author="Buczek Jowita" w:date="2021-08-12T13:35:00Z"/>
                <w:rFonts w:ascii="Calibri" w:hAnsi="Calibri" w:cs="Calibri"/>
                <w:sz w:val="20"/>
                <w:szCs w:val="20"/>
              </w:rPr>
            </w:pPr>
          </w:p>
          <w:p w14:paraId="3CA0E130" w14:textId="77777777" w:rsidR="00716E71" w:rsidRDefault="00716E71" w:rsidP="00E0281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2EBD4CB" w14:textId="2C4F27DE" w:rsidR="00716E71" w:rsidRPr="006B511E" w:rsidRDefault="00716E71" w:rsidP="00E0281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29/11/2022</w:t>
            </w:r>
          </w:p>
          <w:p w14:paraId="4715DBA7" w14:textId="77777777" w:rsidR="00E02810" w:rsidRPr="006B511E" w:rsidRDefault="00E02810" w:rsidP="00716E7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C9863AB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49)</w:t>
            </w:r>
          </w:p>
        </w:tc>
        <w:tc>
          <w:tcPr>
            <w:tcW w:w="1684" w:type="dxa"/>
            <w:hideMark/>
          </w:tcPr>
          <w:p w14:paraId="439E3156" w14:textId="77777777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41 594 304,00 zł</w:t>
            </w:r>
          </w:p>
          <w:p w14:paraId="6D347454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FD06C" w14:textId="229BB2B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A1EFD03" w14:textId="5FEB885D" w:rsidTr="004D4EBC">
        <w:trPr>
          <w:trHeight w:val="1160"/>
        </w:trPr>
        <w:tc>
          <w:tcPr>
            <w:tcW w:w="1164" w:type="dxa"/>
          </w:tcPr>
          <w:p w14:paraId="7C13841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A29967" w14:textId="10AA9B46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23E3C70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Powszechnego Systemu Monitorowania Usług Publicznych</w:t>
            </w:r>
          </w:p>
        </w:tc>
        <w:tc>
          <w:tcPr>
            <w:tcW w:w="2395" w:type="dxa"/>
            <w:hideMark/>
          </w:tcPr>
          <w:p w14:paraId="745743B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CE8E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D603B2D" w14:textId="03DFEE5C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FCB06BC" w14:textId="77777777" w:rsidR="004D024E" w:rsidRDefault="004D024E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41041B" w14:textId="27B52638" w:rsidR="004D024E" w:rsidRPr="000B6143" w:rsidRDefault="004D024E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6395A">
              <w:rPr>
                <w:rFonts w:ascii="Calibri" w:hAnsi="Calibri" w:cs="Calibri"/>
              </w:rPr>
              <w:t>31/12/2021</w:t>
            </w:r>
          </w:p>
        </w:tc>
        <w:tc>
          <w:tcPr>
            <w:tcW w:w="1701" w:type="dxa"/>
            <w:hideMark/>
          </w:tcPr>
          <w:p w14:paraId="2E47641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2.18. POWER oraz budżet państwa (część 17 i 58)</w:t>
            </w:r>
          </w:p>
        </w:tc>
        <w:tc>
          <w:tcPr>
            <w:tcW w:w="1684" w:type="dxa"/>
            <w:hideMark/>
          </w:tcPr>
          <w:p w14:paraId="03D6950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27 347 076,63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3C69" w14:textId="4A241C7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EFCD07D" w14:textId="1AA9862D" w:rsidTr="004D4EBC">
        <w:trPr>
          <w:trHeight w:val="1160"/>
        </w:trPr>
        <w:tc>
          <w:tcPr>
            <w:tcW w:w="1164" w:type="dxa"/>
          </w:tcPr>
          <w:p w14:paraId="3C116C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BB3983" w14:textId="13BFB1B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7F9A2FD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Rejestracji Broni</w:t>
            </w:r>
          </w:p>
        </w:tc>
        <w:tc>
          <w:tcPr>
            <w:tcW w:w="2395" w:type="dxa"/>
            <w:hideMark/>
          </w:tcPr>
          <w:p w14:paraId="5929BE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1847A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0A2AAE0" w14:textId="6AE1BDC4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B821589" w14:textId="77777777" w:rsidR="00355BE6" w:rsidRDefault="00355BE6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2535BDE" w14:textId="58811185" w:rsidR="00355BE6" w:rsidRPr="000B6143" w:rsidRDefault="00355BE6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31/03/2023</w:t>
            </w:r>
          </w:p>
        </w:tc>
        <w:tc>
          <w:tcPr>
            <w:tcW w:w="1701" w:type="dxa"/>
            <w:hideMark/>
          </w:tcPr>
          <w:p w14:paraId="12F83356" w14:textId="415EC9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D161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2.1.POPC oraz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42) </w:t>
            </w:r>
          </w:p>
        </w:tc>
        <w:tc>
          <w:tcPr>
            <w:tcW w:w="1684" w:type="dxa"/>
            <w:hideMark/>
          </w:tcPr>
          <w:p w14:paraId="56D61B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10 842 446,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33C0" w14:textId="66645F4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71823E29" w14:textId="680750EC" w:rsidTr="004D4EBC">
        <w:trPr>
          <w:trHeight w:val="1160"/>
        </w:trPr>
        <w:tc>
          <w:tcPr>
            <w:tcW w:w="1164" w:type="dxa"/>
          </w:tcPr>
          <w:p w14:paraId="4572038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605BAF" w14:textId="036B463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65AA003E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Projekt e-Zdrowie w SP ZOZ MSWiA: rozwój nowoczesnych e-usług publicznych dla pacjentów</w:t>
            </w:r>
          </w:p>
        </w:tc>
        <w:tc>
          <w:tcPr>
            <w:tcW w:w="2395" w:type="dxa"/>
            <w:hideMark/>
          </w:tcPr>
          <w:p w14:paraId="45D849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57B35F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2D1DB36" w14:textId="6C7209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C338A">
              <w:rPr>
                <w:rFonts w:cstheme="minorHAnsi"/>
              </w:rPr>
              <w:t>29/01/2023</w:t>
            </w:r>
          </w:p>
        </w:tc>
        <w:tc>
          <w:tcPr>
            <w:tcW w:w="1701" w:type="dxa"/>
            <w:hideMark/>
          </w:tcPr>
          <w:p w14:paraId="37D36CF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42)</w:t>
            </w:r>
          </w:p>
        </w:tc>
        <w:tc>
          <w:tcPr>
            <w:tcW w:w="1684" w:type="dxa"/>
            <w:hideMark/>
          </w:tcPr>
          <w:p w14:paraId="7790D10C" w14:textId="029BA8E9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84 870 988,12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  <w:p w14:paraId="45087BC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5774" w14:textId="33A868D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82696AB" w14:textId="6A0008A8" w:rsidTr="004D4EBC">
        <w:trPr>
          <w:trHeight w:val="1740"/>
        </w:trPr>
        <w:tc>
          <w:tcPr>
            <w:tcW w:w="1164" w:type="dxa"/>
          </w:tcPr>
          <w:p w14:paraId="6EFABD4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748547" w14:textId="41FF01F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5B29D9A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Przebudowa węzła dostępowego sieci GovNet i SŁR w KPRM</w:t>
            </w:r>
          </w:p>
        </w:tc>
        <w:tc>
          <w:tcPr>
            <w:tcW w:w="2395" w:type="dxa"/>
            <w:hideMark/>
          </w:tcPr>
          <w:p w14:paraId="6F8F7B8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E8231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C4E293" w14:textId="28ABA20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0334DA47" w14:textId="77B2BE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</w:t>
            </w:r>
            <w:r w:rsidR="00E80D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16 i 42)</w:t>
            </w:r>
          </w:p>
        </w:tc>
        <w:tc>
          <w:tcPr>
            <w:tcW w:w="1684" w:type="dxa"/>
            <w:hideMark/>
          </w:tcPr>
          <w:p w14:paraId="1DA6841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minimum 6 000 000,00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F744" w14:textId="5ECB84A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7156614C" w14:textId="5612A433" w:rsidTr="004D4EBC">
        <w:trPr>
          <w:trHeight w:val="1740"/>
        </w:trPr>
        <w:tc>
          <w:tcPr>
            <w:tcW w:w="1164" w:type="dxa"/>
          </w:tcPr>
          <w:p w14:paraId="445DBA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6BAC42" w14:textId="243C9CF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EBC130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Centrów Powiadamiania Ratunkowego 2.0</w:t>
            </w:r>
          </w:p>
        </w:tc>
        <w:tc>
          <w:tcPr>
            <w:tcW w:w="2395" w:type="dxa"/>
            <w:hideMark/>
          </w:tcPr>
          <w:p w14:paraId="6031DB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3C1FB9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3DE5B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01/12/2026</w:t>
            </w:r>
          </w:p>
        </w:tc>
        <w:tc>
          <w:tcPr>
            <w:tcW w:w="1701" w:type="dxa"/>
            <w:hideMark/>
          </w:tcPr>
          <w:p w14:paraId="109226FD" w14:textId="77777777" w:rsidR="001F49B4" w:rsidRPr="00876224" w:rsidRDefault="001F49B4" w:rsidP="001F49B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46ED056" w14:textId="51EE79D9" w:rsidR="001F49B4" w:rsidRPr="00876224" w:rsidRDefault="001F49B4" w:rsidP="001F49B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ascii="Calibri" w:hAnsi="Calibri" w:cs="Calibri"/>
                <w:sz w:val="20"/>
              </w:rPr>
              <w:t>Środki z UE</w:t>
            </w:r>
            <w:r w:rsidRPr="00876224">
              <w:rPr>
                <w:rFonts w:ascii="Calibri" w:hAnsi="Calibri" w:cs="Calibri"/>
                <w:sz w:val="20"/>
              </w:rPr>
              <w:br/>
              <w:t xml:space="preserve"> (w przyszłej perspektywie finansowej oraz budżet państwa (cz. 17)</w:t>
            </w:r>
          </w:p>
        </w:tc>
        <w:tc>
          <w:tcPr>
            <w:tcW w:w="1684" w:type="dxa"/>
            <w:hideMark/>
          </w:tcPr>
          <w:p w14:paraId="78C254BB" w14:textId="4BBC129A" w:rsidR="00E02810" w:rsidRPr="00876224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2399380" w14:textId="77777777" w:rsidR="001F49B4" w:rsidRPr="00876224" w:rsidRDefault="001F49B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5DC823A" w14:textId="77777777" w:rsidR="001F49B4" w:rsidRPr="00876224" w:rsidRDefault="001F49B4" w:rsidP="001F49B4">
            <w:pPr>
              <w:jc w:val="center"/>
              <w:rPr>
                <w:rFonts w:ascii="Calibri" w:hAnsi="Calibri" w:cs="Calibri"/>
                <w:sz w:val="20"/>
              </w:rPr>
            </w:pPr>
            <w:r w:rsidRPr="00876224">
              <w:rPr>
                <w:rFonts w:ascii="Calibri" w:hAnsi="Calibri" w:cs="Calibri"/>
                <w:sz w:val="20"/>
              </w:rPr>
              <w:t>70 000 000,00 zł.</w:t>
            </w:r>
          </w:p>
          <w:p w14:paraId="1A3B55C7" w14:textId="4D00CDAA" w:rsidR="001F49B4" w:rsidRPr="00876224" w:rsidRDefault="001F49B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7B0F" w14:textId="092C5946" w:rsidR="00E02810" w:rsidRDefault="00E02810" w:rsidP="000801EF">
            <w:pPr>
              <w:rPr>
                <w:rFonts w:cstheme="minorHAnsi"/>
                <w:sz w:val="20"/>
                <w:szCs w:val="20"/>
              </w:rPr>
            </w:pPr>
          </w:p>
          <w:p w14:paraId="0D35E5E3" w14:textId="77777777" w:rsidR="000801EF" w:rsidRDefault="000801EF" w:rsidP="000801EF">
            <w:pPr>
              <w:rPr>
                <w:rFonts w:cstheme="minorHAnsi"/>
                <w:sz w:val="20"/>
                <w:szCs w:val="20"/>
              </w:rPr>
            </w:pPr>
          </w:p>
          <w:p w14:paraId="243210B8" w14:textId="71CE9387" w:rsidR="000801EF" w:rsidRPr="000B6143" w:rsidRDefault="000801EF" w:rsidP="000801E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2D3342FA" w14:textId="2FB834AB" w:rsidTr="004D4EBC">
        <w:trPr>
          <w:trHeight w:val="633"/>
        </w:trPr>
        <w:tc>
          <w:tcPr>
            <w:tcW w:w="1164" w:type="dxa"/>
          </w:tcPr>
          <w:p w14:paraId="2D4E10B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0717C9B" w14:textId="5AC75D2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CC6268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utrzymanie systemu teleinformatycznego wspierającego proces przyznawania dotacji na ochronę, zachowanie i rozwój tożsamości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kulturowej mniejszości narodowych i etnicznych</w:t>
            </w:r>
          </w:p>
        </w:tc>
        <w:tc>
          <w:tcPr>
            <w:tcW w:w="2395" w:type="dxa"/>
            <w:hideMark/>
          </w:tcPr>
          <w:p w14:paraId="28C078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B01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F309345" w14:textId="0569902D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58EA878" w14:textId="77777777" w:rsidR="00987A34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ED22D94" w14:textId="1CE1B460" w:rsidR="00987A34" w:rsidRPr="000B6143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202B5A2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43)</w:t>
            </w:r>
          </w:p>
        </w:tc>
        <w:tc>
          <w:tcPr>
            <w:tcW w:w="1684" w:type="dxa"/>
            <w:hideMark/>
          </w:tcPr>
          <w:p w14:paraId="15BCAFF2" w14:textId="3DCCB53C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2B697A8" w14:textId="77777777" w:rsidR="00987A34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A2EB71A" w14:textId="2F18C275" w:rsidR="00987A34" w:rsidRPr="000B6143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510 000,00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515" w14:textId="222198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338C977" w14:textId="6C6C22F9" w:rsidTr="004D4EBC">
        <w:trPr>
          <w:trHeight w:val="775"/>
        </w:trPr>
        <w:tc>
          <w:tcPr>
            <w:tcW w:w="1164" w:type="dxa"/>
          </w:tcPr>
          <w:p w14:paraId="15870CF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6743083" w14:textId="26E40B0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 Wewnętrznych i Administracji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Komenda Główna Policji</w:t>
            </w:r>
          </w:p>
        </w:tc>
        <w:tc>
          <w:tcPr>
            <w:tcW w:w="2446" w:type="dxa"/>
            <w:hideMark/>
          </w:tcPr>
          <w:p w14:paraId="3275BE8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Wdrożenie rozwiązania ułatwiającego reagowanie na zagrożenia związane ze zdarzeniami kryzysowymi oraz przestępczością (w tym terroryzmem) oraz spełnienie oczekiwań społecznych odnośnie do sprawnego działania w dziedzinie bezpieczeństwa oraz współdziałania z innymi podmiotami, w tym współdziałania w dziedzinie obronności </w:t>
            </w:r>
          </w:p>
        </w:tc>
        <w:tc>
          <w:tcPr>
            <w:tcW w:w="2395" w:type="dxa"/>
            <w:hideMark/>
          </w:tcPr>
          <w:p w14:paraId="6A1BDA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98AD7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05B265" w14:textId="52456EE5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E99CBC6" w14:textId="77777777" w:rsidR="00987A34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E831B4A" w14:textId="3D2B20CE" w:rsidR="00987A34" w:rsidRPr="000B6143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31/12/2026</w:t>
            </w:r>
          </w:p>
        </w:tc>
        <w:tc>
          <w:tcPr>
            <w:tcW w:w="1701" w:type="dxa"/>
            <w:hideMark/>
          </w:tcPr>
          <w:p w14:paraId="36BAD77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42)</w:t>
            </w:r>
          </w:p>
        </w:tc>
        <w:tc>
          <w:tcPr>
            <w:tcW w:w="1684" w:type="dxa"/>
            <w:hideMark/>
          </w:tcPr>
          <w:p w14:paraId="38E92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1 000 000 000,00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9D53" w14:textId="7DF03B3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670E91AE" w14:textId="7DA43EB2" w:rsidTr="004D4EBC">
        <w:trPr>
          <w:trHeight w:val="2030"/>
        </w:trPr>
        <w:tc>
          <w:tcPr>
            <w:tcW w:w="1164" w:type="dxa"/>
          </w:tcPr>
          <w:p w14:paraId="28563FE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C1664B6" w14:textId="5B72AC0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rFonts w:cstheme="minorHAnsi"/>
                <w:bCs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446" w:type="dxa"/>
            <w:hideMark/>
          </w:tcPr>
          <w:p w14:paraId="622286C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E-dowód 2.0 – dowód osobisty z drugą cechą biometryczną. Wprowadzenie do obiegu nowego wzoru dowodu osobistego, wyposażonego w identyfikatory biometryczne posiadacza (wizerunek twarzy i odciski dwóch palców), realizującego funkcje identyfikacji elektronicznej i podpisu osobistego.</w:t>
            </w:r>
          </w:p>
        </w:tc>
        <w:tc>
          <w:tcPr>
            <w:tcW w:w="2395" w:type="dxa"/>
            <w:hideMark/>
          </w:tcPr>
          <w:p w14:paraId="6198CF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524BC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40337AA" w14:textId="4CBC2753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A7B678C" w14:textId="77777777" w:rsidR="00987A34" w:rsidRDefault="00987A3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B404A31" w14:textId="77777777" w:rsidR="00987A34" w:rsidRPr="00876224" w:rsidRDefault="00987A34" w:rsidP="00987A34">
            <w:pPr>
              <w:jc w:val="center"/>
              <w:rPr>
                <w:rFonts w:ascii="Calibri" w:hAnsi="Calibri" w:cs="Calibri"/>
                <w:sz w:val="20"/>
              </w:rPr>
            </w:pPr>
            <w:r w:rsidRPr="00876224">
              <w:rPr>
                <w:rFonts w:ascii="Calibri" w:hAnsi="Calibri" w:cs="Calibri"/>
                <w:sz w:val="20"/>
              </w:rPr>
              <w:t xml:space="preserve">Termin realizacji zostanie określony w komunikacie wydanym przez ministra właściwego do spraw informatyzacji </w:t>
            </w:r>
            <w:r w:rsidRPr="00876224">
              <w:rPr>
                <w:rFonts w:ascii="Calibri" w:hAnsi="Calibri" w:cs="Calibri"/>
                <w:sz w:val="20"/>
              </w:rPr>
              <w:lastRenderedPageBreak/>
              <w:t>w porozumieniu</w:t>
            </w:r>
          </w:p>
          <w:p w14:paraId="76328A47" w14:textId="713F1C7E" w:rsidR="00987A34" w:rsidRPr="000B6143" w:rsidRDefault="00987A34" w:rsidP="00987A34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ascii="Calibri" w:hAnsi="Calibri" w:cs="Calibri"/>
                <w:sz w:val="20"/>
              </w:rPr>
              <w:t>z ministrem właściwym do spraw wewnętrznych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701" w:type="dxa"/>
            <w:hideMark/>
          </w:tcPr>
          <w:p w14:paraId="0BEFB657" w14:textId="1DC2FDE3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Budżet państwa (część </w:t>
            </w:r>
            <w:r w:rsidRPr="006B511E">
              <w:rPr>
                <w:rFonts w:cstheme="minorHAnsi"/>
                <w:sz w:val="20"/>
                <w:szCs w:val="20"/>
              </w:rPr>
              <w:t>42, 27 i 85</w:t>
            </w: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32DEF671" w14:textId="7E4A71C9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A10D0A" w14:textId="77777777" w:rsidR="00416AFC" w:rsidRDefault="00416AFC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632D47E" w14:textId="71C90819" w:rsidR="00416AFC" w:rsidRPr="006B511E" w:rsidRDefault="00416AFC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660B">
              <w:rPr>
                <w:rFonts w:ascii="Calibri" w:hAnsi="Calibri" w:cs="Calibri"/>
              </w:rPr>
              <w:t>363 130 000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3232" w14:textId="7022833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5685EBCB" w14:textId="7001691B" w:rsidTr="004D4EBC">
        <w:trPr>
          <w:trHeight w:val="1160"/>
        </w:trPr>
        <w:tc>
          <w:tcPr>
            <w:tcW w:w="1164" w:type="dxa"/>
          </w:tcPr>
          <w:p w14:paraId="6E5E631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74D9C8" w14:textId="0BDE68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47D3A3C0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Krajowego Rejestru Karnego wraz ze zmianami organizacyjnymi i legislacyjnymi –„ KRK 2.0”</w:t>
            </w:r>
          </w:p>
        </w:tc>
        <w:tc>
          <w:tcPr>
            <w:tcW w:w="2395" w:type="dxa"/>
            <w:hideMark/>
          </w:tcPr>
          <w:p w14:paraId="1D3DCB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6AC240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4F00EF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</w:tc>
        <w:tc>
          <w:tcPr>
            <w:tcW w:w="1701" w:type="dxa"/>
            <w:hideMark/>
          </w:tcPr>
          <w:p w14:paraId="387A15EF" w14:textId="1A2B75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POWER oraz budżet państwa (część 37)</w:t>
            </w:r>
          </w:p>
        </w:tc>
        <w:tc>
          <w:tcPr>
            <w:tcW w:w="1684" w:type="dxa"/>
            <w:hideMark/>
          </w:tcPr>
          <w:p w14:paraId="3EA838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23 000 000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246D" w14:textId="14952D4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0ACFDFB" w14:textId="48C42790" w:rsidTr="004D4EBC">
        <w:trPr>
          <w:trHeight w:val="1160"/>
        </w:trPr>
        <w:tc>
          <w:tcPr>
            <w:tcW w:w="1164" w:type="dxa"/>
          </w:tcPr>
          <w:p w14:paraId="2AE90B0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C8B19C" w14:textId="360CFA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A526D4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Elektroniczny Krajowy Rejestr Sądowy (eKRS)</w:t>
            </w:r>
          </w:p>
        </w:tc>
        <w:tc>
          <w:tcPr>
            <w:tcW w:w="2395" w:type="dxa"/>
            <w:hideMark/>
          </w:tcPr>
          <w:p w14:paraId="17376B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24E3F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64B923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2C3432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37 i 15)</w:t>
            </w:r>
          </w:p>
        </w:tc>
        <w:tc>
          <w:tcPr>
            <w:tcW w:w="1684" w:type="dxa"/>
            <w:hideMark/>
          </w:tcPr>
          <w:p w14:paraId="698224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19 146 600,00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A179" w14:textId="39F6CA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4C3BDD5" w14:textId="1FF55BF3" w:rsidTr="004D4EBC">
        <w:trPr>
          <w:trHeight w:val="350"/>
        </w:trPr>
        <w:tc>
          <w:tcPr>
            <w:tcW w:w="1164" w:type="dxa"/>
          </w:tcPr>
          <w:p w14:paraId="08EDCEB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15892" w14:textId="49597BC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523FB93F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wdrożenie narzędzia informatycznego do zarządzania i kontroli świadczenia nieodpłatnej pomocy prawnej i poradnictwa obywatelskiego, optymalizacji procesu sprawozdawczego w ww. obszarze </w:t>
            </w:r>
          </w:p>
        </w:tc>
        <w:tc>
          <w:tcPr>
            <w:tcW w:w="2395" w:type="dxa"/>
            <w:hideMark/>
          </w:tcPr>
          <w:p w14:paraId="71B288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92845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52361" w14:textId="376AF6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</w:p>
        </w:tc>
        <w:tc>
          <w:tcPr>
            <w:tcW w:w="1701" w:type="dxa"/>
            <w:hideMark/>
          </w:tcPr>
          <w:p w14:paraId="7F5B21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6620D62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2 333 607,00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4D93" w14:textId="03656A8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E02810" w:rsidRPr="000B6143" w14:paraId="14610418" w14:textId="6C0DC123" w:rsidTr="004D4EBC">
        <w:trPr>
          <w:trHeight w:val="1450"/>
        </w:trPr>
        <w:tc>
          <w:tcPr>
            <w:tcW w:w="1164" w:type="dxa"/>
          </w:tcPr>
          <w:p w14:paraId="3B2D0D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2C5872" w14:textId="26202B6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7C49F97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Upowszechnienie alternatywnych metod rozwiązywania sporów poprzez podniesienie kompetencji mediatorów oraz utworzenie Krajowego Rejestru Mediatorów (KRM) oraz działania informacyjne</w:t>
            </w:r>
          </w:p>
        </w:tc>
        <w:tc>
          <w:tcPr>
            <w:tcW w:w="2395" w:type="dxa"/>
            <w:hideMark/>
          </w:tcPr>
          <w:p w14:paraId="3CF3FB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F15F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4DC5CCC" w14:textId="0D5DE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120D8C">
              <w:rPr>
                <w:rFonts w:eastAsia="Times New Roman" w:cstheme="minorHAnsi"/>
                <w:sz w:val="20"/>
                <w:szCs w:val="20"/>
                <w:lang w:eastAsia="pl-PL"/>
              </w:rPr>
              <w:t>31/08/2023</w:t>
            </w:r>
          </w:p>
        </w:tc>
        <w:tc>
          <w:tcPr>
            <w:tcW w:w="1701" w:type="dxa"/>
            <w:hideMark/>
          </w:tcPr>
          <w:p w14:paraId="34E0BA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15 i 37)</w:t>
            </w:r>
          </w:p>
        </w:tc>
        <w:tc>
          <w:tcPr>
            <w:tcW w:w="1684" w:type="dxa"/>
            <w:hideMark/>
          </w:tcPr>
          <w:p w14:paraId="2C6E0921" w14:textId="65B8044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1</w:t>
            </w:r>
            <w:r w:rsidR="00F079AF">
              <w:rPr>
                <w:rFonts w:cstheme="minorHAnsi"/>
                <w:bCs/>
              </w:rPr>
              <w:t>2</w:t>
            </w:r>
            <w:r w:rsidR="00AA753E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 200 000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5984" w14:textId="604E023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DAF0420" w14:textId="62FF0297" w:rsidTr="004D4EBC">
        <w:trPr>
          <w:trHeight w:val="1500"/>
        </w:trPr>
        <w:tc>
          <w:tcPr>
            <w:tcW w:w="1164" w:type="dxa"/>
          </w:tcPr>
          <w:p w14:paraId="27E8ED1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1997E7" w14:textId="437984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FE54E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Platforma zapewniająca bezpośrednią wymianę danych między instytucjami, zawierająca bazę danych o nieletnich oraz o zakładach poprawczych i schroniskach dla nieletnich</w:t>
            </w:r>
          </w:p>
        </w:tc>
        <w:tc>
          <w:tcPr>
            <w:tcW w:w="2395" w:type="dxa"/>
            <w:hideMark/>
          </w:tcPr>
          <w:p w14:paraId="6AF835E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F38EF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6529D4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A6952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759AC6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4AF2" w14:textId="4C290FB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26E86B8" w14:textId="488CEAC8" w:rsidTr="004D4EBC">
        <w:trPr>
          <w:trHeight w:val="1740"/>
        </w:trPr>
        <w:tc>
          <w:tcPr>
            <w:tcW w:w="1164" w:type="dxa"/>
          </w:tcPr>
          <w:p w14:paraId="043B46EA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8871D7" w14:textId="74BFFC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118435A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Stworzenie jednolitego programu informatycznego dla kuratorskiej służby sądowej w Polsce</w:t>
            </w:r>
          </w:p>
        </w:tc>
        <w:tc>
          <w:tcPr>
            <w:tcW w:w="2395" w:type="dxa"/>
            <w:hideMark/>
          </w:tcPr>
          <w:p w14:paraId="180AF4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74ED7C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B7D3C4" w14:textId="00FE03B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7543D92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 i 15)</w:t>
            </w:r>
          </w:p>
        </w:tc>
        <w:tc>
          <w:tcPr>
            <w:tcW w:w="1684" w:type="dxa"/>
            <w:hideMark/>
          </w:tcPr>
          <w:p w14:paraId="46EE639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D58B" w14:textId="4381624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1BBD0E9" w14:textId="5CD341BF" w:rsidTr="004D4EBC">
        <w:trPr>
          <w:trHeight w:val="1160"/>
        </w:trPr>
        <w:tc>
          <w:tcPr>
            <w:tcW w:w="1164" w:type="dxa"/>
          </w:tcPr>
          <w:p w14:paraId="25AB18E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456FD7" w14:textId="19CB41E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Sprawiedliwości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15E04C3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Informatyzacja procesów postępowania karnego </w:t>
            </w:r>
          </w:p>
        </w:tc>
        <w:tc>
          <w:tcPr>
            <w:tcW w:w="2395" w:type="dxa"/>
            <w:hideMark/>
          </w:tcPr>
          <w:p w14:paraId="58D8D44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3F8F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5D82E16A" w14:textId="5F898CF5" w:rsidR="00E02810" w:rsidRPr="00876224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bCs/>
                <w:sz w:val="20"/>
              </w:rPr>
              <w:lastRenderedPageBreak/>
              <w:t>31/12/2026</w:t>
            </w:r>
          </w:p>
        </w:tc>
        <w:tc>
          <w:tcPr>
            <w:tcW w:w="1701" w:type="dxa"/>
            <w:hideMark/>
          </w:tcPr>
          <w:p w14:paraId="010E7681" w14:textId="604DEA69" w:rsidR="00E02810" w:rsidRPr="00876224" w:rsidRDefault="004F1B7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sz w:val="20"/>
              </w:rPr>
              <w:t>Perspektywa finan</w:t>
            </w:r>
            <w:r w:rsidR="00C72E54" w:rsidRPr="00876224">
              <w:rPr>
                <w:rFonts w:cstheme="minorHAnsi"/>
                <w:sz w:val="20"/>
              </w:rPr>
              <w:t>s</w:t>
            </w:r>
            <w:r w:rsidRPr="00876224">
              <w:rPr>
                <w:rFonts w:cstheme="minorHAnsi"/>
                <w:sz w:val="20"/>
              </w:rPr>
              <w:t xml:space="preserve">owania 2021-2027 </w:t>
            </w:r>
            <w:r w:rsidR="00421EE1" w:rsidRPr="00876224">
              <w:rPr>
                <w:rFonts w:cstheme="minorHAnsi"/>
                <w:sz w:val="20"/>
              </w:rPr>
              <w:t xml:space="preserve">POPC 2021-2027 oraz/lub budżet </w:t>
            </w:r>
            <w:r w:rsidR="00421EE1" w:rsidRPr="00876224">
              <w:rPr>
                <w:rFonts w:cstheme="minorHAnsi"/>
                <w:sz w:val="20"/>
              </w:rPr>
              <w:lastRenderedPageBreak/>
              <w:t>państwa (część 37)</w:t>
            </w:r>
          </w:p>
        </w:tc>
        <w:tc>
          <w:tcPr>
            <w:tcW w:w="1684" w:type="dxa"/>
            <w:hideMark/>
          </w:tcPr>
          <w:p w14:paraId="22E4E1EC" w14:textId="679B00F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Ok 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 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zł. 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2177" w14:textId="696962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226A7867" w14:textId="7AA6AD57" w:rsidTr="004D4EBC">
        <w:trPr>
          <w:trHeight w:val="491"/>
        </w:trPr>
        <w:tc>
          <w:tcPr>
            <w:tcW w:w="1164" w:type="dxa"/>
          </w:tcPr>
          <w:p w14:paraId="718DD8A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717373" w14:textId="2FE7FAD0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Ekspertyz Sądowych im. Prof. dra Jana Sehna w Krakowie</w:t>
            </w:r>
          </w:p>
        </w:tc>
        <w:tc>
          <w:tcPr>
            <w:tcW w:w="2446" w:type="dxa"/>
            <w:hideMark/>
          </w:tcPr>
          <w:p w14:paraId="6C66C83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Zakup i wdrożenie zintegrowanego systemu informatycznego do zarządzania działalnością opiniodawczą Instytutu Ekspertyz Sądowych im. Prof. dra Jana Sehna w Krakowie</w:t>
            </w:r>
          </w:p>
        </w:tc>
        <w:tc>
          <w:tcPr>
            <w:tcW w:w="2395" w:type="dxa"/>
            <w:hideMark/>
          </w:tcPr>
          <w:p w14:paraId="3E1C8E3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889E8D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DB58347" w14:textId="7C97E69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28/02/2021</w:t>
            </w:r>
          </w:p>
        </w:tc>
        <w:tc>
          <w:tcPr>
            <w:tcW w:w="1701" w:type="dxa"/>
            <w:hideMark/>
          </w:tcPr>
          <w:p w14:paraId="0779FD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37)</w:t>
            </w:r>
          </w:p>
        </w:tc>
        <w:tc>
          <w:tcPr>
            <w:tcW w:w="1684" w:type="dxa"/>
            <w:hideMark/>
          </w:tcPr>
          <w:p w14:paraId="6DEFC52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3 499 775,00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DE03" w14:textId="0AF54A6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E6AD25" w14:textId="3DD5F939" w:rsidTr="004D4EBC">
        <w:trPr>
          <w:trHeight w:val="1740"/>
        </w:trPr>
        <w:tc>
          <w:tcPr>
            <w:tcW w:w="1164" w:type="dxa"/>
          </w:tcPr>
          <w:p w14:paraId="41BFBF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470AF6" w14:textId="5577EF6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D3F35">
              <w:rPr>
                <w:rFonts w:eastAsia="Times New Roman" w:cstheme="minorHAnsi"/>
                <w:sz w:val="20"/>
                <w:szCs w:val="20"/>
                <w:lang w:eastAsia="pl-PL"/>
              </w:rPr>
              <w:t>Krajowa Szkoła Sądownictwa i Prokuratury</w:t>
            </w:r>
          </w:p>
        </w:tc>
        <w:tc>
          <w:tcPr>
            <w:tcW w:w="2446" w:type="dxa"/>
            <w:hideMark/>
          </w:tcPr>
          <w:p w14:paraId="397C6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zmiana systemu Apollo na inny, który zostanie zintegrowany z posiadanymi systemami Krajowej Szkoły, zwłaszcza EZD PUW (i później EZD RP).</w:t>
            </w:r>
          </w:p>
        </w:tc>
        <w:tc>
          <w:tcPr>
            <w:tcW w:w="2395" w:type="dxa"/>
            <w:hideMark/>
          </w:tcPr>
          <w:p w14:paraId="73854B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</w:t>
            </w:r>
          </w:p>
        </w:tc>
        <w:tc>
          <w:tcPr>
            <w:tcW w:w="1954" w:type="dxa"/>
            <w:hideMark/>
          </w:tcPr>
          <w:p w14:paraId="5BB89A3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00D4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EEF6A8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15)</w:t>
            </w:r>
          </w:p>
        </w:tc>
        <w:tc>
          <w:tcPr>
            <w:tcW w:w="1684" w:type="dxa"/>
            <w:hideMark/>
          </w:tcPr>
          <w:p w14:paraId="01D672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DB45" w14:textId="7F3433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221A09" w14:paraId="6E93B5EA" w14:textId="6BD6BE8E" w:rsidTr="004D4EBC">
        <w:trPr>
          <w:trHeight w:val="1740"/>
        </w:trPr>
        <w:tc>
          <w:tcPr>
            <w:tcW w:w="1164" w:type="dxa"/>
          </w:tcPr>
          <w:p w14:paraId="0E2051F4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7351AA" w14:textId="74341BE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4810A8B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Digitalizacji Akt Postępowań Przygotowawczych w Sprawach Karnych (iSDA 2.0)</w:t>
            </w:r>
          </w:p>
        </w:tc>
        <w:tc>
          <w:tcPr>
            <w:tcW w:w="2395" w:type="dxa"/>
            <w:hideMark/>
          </w:tcPr>
          <w:p w14:paraId="4224888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E95C6E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70FA937" w14:textId="2826A818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EDB74CD" w14:textId="77777777" w:rsidR="004F1B74" w:rsidRDefault="004F1B7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FB95E8" w14:textId="741CC3CC" w:rsidR="004F1B74" w:rsidRPr="00221A09" w:rsidRDefault="004F1B74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8B2BBE6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88)</w:t>
            </w:r>
          </w:p>
        </w:tc>
        <w:tc>
          <w:tcPr>
            <w:tcW w:w="1684" w:type="dxa"/>
            <w:hideMark/>
          </w:tcPr>
          <w:p w14:paraId="214C2B9E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154 323 095,89 zł</w:t>
            </w:r>
          </w:p>
          <w:p w14:paraId="6BDF3F7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3B48" w14:textId="109D06F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9ADDFB6" w14:textId="02441001" w:rsidTr="004D4EBC">
        <w:trPr>
          <w:trHeight w:val="2320"/>
        </w:trPr>
        <w:tc>
          <w:tcPr>
            <w:tcW w:w="1164" w:type="dxa"/>
          </w:tcPr>
          <w:p w14:paraId="31383B2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8962F6" w14:textId="7E9745E9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2446" w:type="dxa"/>
            <w:hideMark/>
          </w:tcPr>
          <w:p w14:paraId="48A61F6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Krajowy Rejestr Zadłużonych</w:t>
            </w:r>
          </w:p>
        </w:tc>
        <w:tc>
          <w:tcPr>
            <w:tcW w:w="2395" w:type="dxa"/>
            <w:hideMark/>
          </w:tcPr>
          <w:p w14:paraId="280EA5E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5005F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A50E2CD" w14:textId="57AC8E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C197995" w14:textId="780E7C8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(cześć 37</w:t>
            </w:r>
            <w:r w:rsidR="00AA753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15/01)</w:t>
            </w:r>
          </w:p>
        </w:tc>
        <w:tc>
          <w:tcPr>
            <w:tcW w:w="1684" w:type="dxa"/>
            <w:hideMark/>
          </w:tcPr>
          <w:p w14:paraId="585A424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13 692 997,75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77C" w14:textId="7320161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5E45F20" w14:textId="4B8E2E77" w:rsidTr="004D4EBC">
        <w:trPr>
          <w:trHeight w:val="1909"/>
        </w:trPr>
        <w:tc>
          <w:tcPr>
            <w:tcW w:w="1164" w:type="dxa"/>
          </w:tcPr>
          <w:p w14:paraId="7E59771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0449F33" w14:textId="5542CA5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Służba Więzienna</w:t>
            </w:r>
          </w:p>
        </w:tc>
        <w:tc>
          <w:tcPr>
            <w:tcW w:w="2446" w:type="dxa"/>
            <w:hideMark/>
          </w:tcPr>
          <w:p w14:paraId="739C4B6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Zapewnienie technicznych i organizacyjnych warunków funkcjonowania Systemu Dozoru Elektronicznego SDE3</w:t>
            </w:r>
          </w:p>
        </w:tc>
        <w:tc>
          <w:tcPr>
            <w:tcW w:w="2395" w:type="dxa"/>
            <w:hideMark/>
          </w:tcPr>
          <w:p w14:paraId="4E05B3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4BC3B3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7ED9C" w14:textId="4E68B3E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01/10/2022</w:t>
            </w:r>
          </w:p>
        </w:tc>
        <w:tc>
          <w:tcPr>
            <w:tcW w:w="1701" w:type="dxa"/>
            <w:hideMark/>
          </w:tcPr>
          <w:p w14:paraId="042339E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37)</w:t>
            </w:r>
          </w:p>
        </w:tc>
        <w:tc>
          <w:tcPr>
            <w:tcW w:w="1684" w:type="dxa"/>
            <w:hideMark/>
          </w:tcPr>
          <w:p w14:paraId="567086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96 616 500,00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6177" w14:textId="0C61EC7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3C472326" w14:textId="1F3CDF69" w:rsidTr="004D4EBC">
        <w:trPr>
          <w:trHeight w:val="1740"/>
        </w:trPr>
        <w:tc>
          <w:tcPr>
            <w:tcW w:w="1164" w:type="dxa"/>
          </w:tcPr>
          <w:p w14:paraId="149B7AF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6C57973" w14:textId="355453B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</w:p>
        </w:tc>
        <w:tc>
          <w:tcPr>
            <w:tcW w:w="2446" w:type="dxa"/>
            <w:hideMark/>
          </w:tcPr>
          <w:p w14:paraId="70D1174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Promocja parków narodowych jako marki</w:t>
            </w:r>
          </w:p>
        </w:tc>
        <w:tc>
          <w:tcPr>
            <w:tcW w:w="2395" w:type="dxa"/>
            <w:hideMark/>
          </w:tcPr>
          <w:p w14:paraId="2076EB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0D2A70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0E1F1C5" w14:textId="11D3A295" w:rsidR="00E02810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24809F0" w14:textId="7C65C8C2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30/10/2022</w:t>
            </w:r>
          </w:p>
          <w:p w14:paraId="302BB2D3" w14:textId="618F59C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177822F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oś POIŚ oraz budżet państwa (część 41) </w:t>
            </w:r>
          </w:p>
        </w:tc>
        <w:tc>
          <w:tcPr>
            <w:tcW w:w="1684" w:type="dxa"/>
            <w:hideMark/>
          </w:tcPr>
          <w:p w14:paraId="3C51A372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5 641 900,00 zł</w:t>
            </w:r>
          </w:p>
          <w:p w14:paraId="76E14C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7610" w14:textId="6F2C5A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D1D2F23" w14:textId="753BDBF9" w:rsidTr="004D4EBC">
        <w:trPr>
          <w:trHeight w:val="1160"/>
        </w:trPr>
        <w:tc>
          <w:tcPr>
            <w:tcW w:w="1164" w:type="dxa"/>
          </w:tcPr>
          <w:p w14:paraId="3D15853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DCBC98" w14:textId="674933C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Badawczy Leśnictwa </w:t>
            </w:r>
          </w:p>
        </w:tc>
        <w:tc>
          <w:tcPr>
            <w:tcW w:w="2446" w:type="dxa"/>
            <w:hideMark/>
          </w:tcPr>
          <w:p w14:paraId="5B3BD5FB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LasWodaPowietrze – otwarty dostęp do danych badawczych o zagrożeniu lasów w Polsce</w:t>
            </w:r>
          </w:p>
        </w:tc>
        <w:tc>
          <w:tcPr>
            <w:tcW w:w="2395" w:type="dxa"/>
            <w:hideMark/>
          </w:tcPr>
          <w:p w14:paraId="218CD1F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F5A5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61782460" w14:textId="13E0B3CB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186B16" w14:textId="77777777" w:rsidR="00F13B80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F191672" w14:textId="1423117E" w:rsidR="00F13B80" w:rsidRPr="000B6143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30/12/2024</w:t>
            </w:r>
          </w:p>
        </w:tc>
        <w:tc>
          <w:tcPr>
            <w:tcW w:w="1701" w:type="dxa"/>
            <w:hideMark/>
          </w:tcPr>
          <w:p w14:paraId="4795670B" w14:textId="487DDC3A" w:rsidR="00F13B80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0A4A6F4" w14:textId="77777777" w:rsidR="00F13B80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07EC34B" w14:textId="17A59D6F" w:rsidR="00F13B80" w:rsidRPr="000B6143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 xml:space="preserve">DERC 2021-2027, Priorytet </w:t>
            </w:r>
            <w:r>
              <w:rPr>
                <w:rFonts w:cstheme="minorHAnsi"/>
              </w:rPr>
              <w:lastRenderedPageBreak/>
              <w:t>II, Działanie 2.3 oraz budżet państwa (część 51).</w:t>
            </w:r>
          </w:p>
        </w:tc>
        <w:tc>
          <w:tcPr>
            <w:tcW w:w="1684" w:type="dxa"/>
            <w:hideMark/>
          </w:tcPr>
          <w:p w14:paraId="701FA229" w14:textId="569A0964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89CFF2D" w14:textId="77777777" w:rsidR="00F13B80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A16F0B6" w14:textId="09F613A1" w:rsidR="00F13B80" w:rsidRPr="000B6143" w:rsidRDefault="00F13B8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6 720 000,00 zł.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D0C0" w14:textId="30AD11D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1E731E0" w14:textId="2F20498D" w:rsidTr="004D4EBC">
        <w:trPr>
          <w:trHeight w:val="1160"/>
        </w:trPr>
        <w:tc>
          <w:tcPr>
            <w:tcW w:w="1164" w:type="dxa"/>
          </w:tcPr>
          <w:p w14:paraId="1C18E0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D748D0" w14:textId="176BC2B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11197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Elektroniczna Platforma Gromadzenia, Analizy i Udostępniania zasobów cyfrowych o Zdarzeniach Medycznych (P1) – faza 2</w:t>
            </w:r>
          </w:p>
        </w:tc>
        <w:tc>
          <w:tcPr>
            <w:tcW w:w="2395" w:type="dxa"/>
            <w:hideMark/>
          </w:tcPr>
          <w:p w14:paraId="270AFC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8536D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48D48FD" w14:textId="0E1B8325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  <w:p w14:paraId="4B35F437" w14:textId="77777777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9540AC" w14:textId="09245A4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DF08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2521D2DC" w14:textId="2186E55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292 384 371,57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0F60DC11" w14:textId="6871F4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7C3F" w14:textId="340474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9A18AE" w14:textId="4E551E14" w:rsidTr="004D4EBC">
        <w:trPr>
          <w:trHeight w:val="1058"/>
        </w:trPr>
        <w:tc>
          <w:tcPr>
            <w:tcW w:w="1164" w:type="dxa"/>
          </w:tcPr>
          <w:p w14:paraId="66480B3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FD72EC" w14:textId="017AFCF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A2E8EB1" w14:textId="24A6FF7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KPK – Krajowy Punkt Kontaktowy </w:t>
            </w:r>
            <w:r w:rsidRPr="00DC28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dla e-Zdrowia w Polsce</w:t>
            </w:r>
          </w:p>
        </w:tc>
        <w:tc>
          <w:tcPr>
            <w:tcW w:w="2395" w:type="dxa"/>
            <w:hideMark/>
          </w:tcPr>
          <w:p w14:paraId="5724F6A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17B3D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5B485F" w14:textId="7F10F7A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30/06/2022</w:t>
            </w:r>
          </w:p>
        </w:tc>
        <w:tc>
          <w:tcPr>
            <w:tcW w:w="1701" w:type="dxa"/>
            <w:hideMark/>
          </w:tcPr>
          <w:p w14:paraId="10F45BBA" w14:textId="0227D7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KE-INEA Instrument “Łącząc Europę” w sektorze telekomunikacji /ang. Connecting Europe Facility, CEF/ oraz budżet państwa (część 46)</w:t>
            </w:r>
          </w:p>
        </w:tc>
        <w:tc>
          <w:tcPr>
            <w:tcW w:w="1684" w:type="dxa"/>
            <w:hideMark/>
          </w:tcPr>
          <w:p w14:paraId="096FA1AD" w14:textId="3D757BF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24EFB">
              <w:rPr>
                <w:rFonts w:cstheme="minorHAnsi"/>
                <w:bCs/>
              </w:rPr>
              <w:t xml:space="preserve">2 647 895,62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D103" w14:textId="29F6B89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1AC7969" w14:textId="7B28EF96" w:rsidTr="004D4EBC">
        <w:trPr>
          <w:trHeight w:val="1740"/>
        </w:trPr>
        <w:tc>
          <w:tcPr>
            <w:tcW w:w="1164" w:type="dxa"/>
          </w:tcPr>
          <w:p w14:paraId="48AA0C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E25D7AE" w14:textId="4719ED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CFE523" w14:textId="5F22C4CB" w:rsidR="00E02810" w:rsidRPr="00D738B6" w:rsidRDefault="00E02810" w:rsidP="00E02810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 xml:space="preserve">Rozwój systemu P1 oraz zapewnienie ciągłości działania systemów utrzymywanych przez Centrum e- Zdrowia, w tym systemów wytworzonych </w:t>
            </w:r>
            <w:r w:rsidRPr="00DC2877">
              <w:rPr>
                <w:rFonts w:cstheme="minorHAnsi"/>
                <w:bCs/>
                <w:sz w:val="20"/>
                <w:szCs w:val="20"/>
              </w:rPr>
              <w:lastRenderedPageBreak/>
              <w:t>w ramach projektów P1, P2 i P4</w:t>
            </w:r>
          </w:p>
        </w:tc>
        <w:tc>
          <w:tcPr>
            <w:tcW w:w="2395" w:type="dxa"/>
            <w:hideMark/>
          </w:tcPr>
          <w:p w14:paraId="711CB814" w14:textId="77777777" w:rsidR="00F17EB1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innymi interesariuszami a państwem </w:t>
            </w:r>
          </w:p>
          <w:p w14:paraId="3E9628A9" w14:textId="75CEC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4.2.2. Wzmocnienie dojrzałości organizacyjnej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1A2B709" w14:textId="240F9ACF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5.1. Reorientacja administracji publicznej na usługi zorientowane wokół potrzeb obywatela 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horyzontalnych, wspierających działania administracji publicznej</w:t>
            </w:r>
          </w:p>
        </w:tc>
        <w:tc>
          <w:tcPr>
            <w:tcW w:w="1463" w:type="dxa"/>
            <w:hideMark/>
          </w:tcPr>
          <w:p w14:paraId="7A548D5D" w14:textId="53E493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31/12/202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18C0125D" w14:textId="030753E7" w:rsidR="00E02810" w:rsidRPr="000B6143" w:rsidRDefault="00E02810" w:rsidP="00F17EB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46) 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1B8D2AB7" w14:textId="4B2A8761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315 084 067 zł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201" w14:textId="31A8EB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B77A21C" w14:textId="75FD0B95" w:rsidTr="004D4EBC">
        <w:trPr>
          <w:trHeight w:val="2900"/>
        </w:trPr>
        <w:tc>
          <w:tcPr>
            <w:tcW w:w="1164" w:type="dxa"/>
          </w:tcPr>
          <w:p w14:paraId="66B10C53" w14:textId="77777777" w:rsidR="00E02810" w:rsidRPr="00DC2877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61CF04" w14:textId="3EBFFF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692659D4" w14:textId="1F766F1E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50F98C" w14:textId="77777777" w:rsidR="0043767D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4F9CDB" w14:textId="1C8920A0" w:rsidR="0043767D" w:rsidRPr="00DC2877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Projekt „e-Krew – Informatyzacja Publicznej Służby Krwi oraz Rozwój Nadzoru nad Krwiolecznictwem”</w:t>
            </w:r>
          </w:p>
        </w:tc>
        <w:tc>
          <w:tcPr>
            <w:tcW w:w="2395" w:type="dxa"/>
            <w:hideMark/>
          </w:tcPr>
          <w:p w14:paraId="35412D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0705E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8B05277" w14:textId="1D91A7C5" w:rsidR="00E02810" w:rsidRDefault="00E02810" w:rsidP="00E02810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F588C7A" w14:textId="77777777" w:rsidR="0043767D" w:rsidRDefault="0043767D" w:rsidP="00E02810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1E79985" w14:textId="2311F7DE" w:rsidR="0043767D" w:rsidRPr="00221A09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</w:rPr>
              <w:t>31/08/2022</w:t>
            </w:r>
          </w:p>
        </w:tc>
        <w:tc>
          <w:tcPr>
            <w:tcW w:w="1701" w:type="dxa"/>
            <w:hideMark/>
          </w:tcPr>
          <w:p w14:paraId="7CF93E6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1C001FEA" w14:textId="77648822" w:rsidR="00416AFC" w:rsidRDefault="00416AFC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0DD0E3B" w14:textId="4AD42072" w:rsidR="00E02810" w:rsidRPr="00221A09" w:rsidRDefault="00416AFC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76224">
              <w:rPr>
                <w:rFonts w:cstheme="minorHAnsi"/>
                <w:bCs/>
                <w:sz w:val="20"/>
              </w:rPr>
              <w:t>60 630 473,19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50A3" w14:textId="385F8CF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919DFBF" w14:textId="5ECC3A48" w:rsidTr="004D4EBC">
        <w:trPr>
          <w:trHeight w:val="2900"/>
        </w:trPr>
        <w:tc>
          <w:tcPr>
            <w:tcW w:w="1164" w:type="dxa"/>
          </w:tcPr>
          <w:p w14:paraId="0252ADB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CB9287" w14:textId="3132BB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37C137C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e-Krew – Utrzymanie i rozwój Systemu e-Krew</w:t>
            </w:r>
          </w:p>
        </w:tc>
        <w:tc>
          <w:tcPr>
            <w:tcW w:w="2395" w:type="dxa"/>
            <w:hideMark/>
          </w:tcPr>
          <w:p w14:paraId="0A84EAD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2831FA0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516956" w14:textId="7A32838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E42C1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46)</w:t>
            </w:r>
          </w:p>
        </w:tc>
        <w:tc>
          <w:tcPr>
            <w:tcW w:w="1684" w:type="dxa"/>
            <w:hideMark/>
          </w:tcPr>
          <w:p w14:paraId="120E492C" w14:textId="6C89B6B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7 903 486,32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B76B" w14:textId="44AF455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221A09" w14:paraId="4FD75AD7" w14:textId="705D66D9" w:rsidTr="004D4EBC">
        <w:trPr>
          <w:trHeight w:val="1740"/>
        </w:trPr>
        <w:tc>
          <w:tcPr>
            <w:tcW w:w="1164" w:type="dxa"/>
          </w:tcPr>
          <w:p w14:paraId="4C0D23F6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26B939" w14:textId="38DE87D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689C6745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Poltransplant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5332A3CF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8C3133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EC41438" w14:textId="482B8F0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30/06/2022</w:t>
            </w:r>
          </w:p>
        </w:tc>
        <w:tc>
          <w:tcPr>
            <w:tcW w:w="1701" w:type="dxa"/>
            <w:hideMark/>
          </w:tcPr>
          <w:p w14:paraId="534884E1" w14:textId="39987280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Program wieloletni pod nazwą „Narodowy Program Rozwoju Medycyny Transplantacyjnej”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1684" w:type="dxa"/>
            <w:hideMark/>
          </w:tcPr>
          <w:p w14:paraId="201E9218" w14:textId="02A00099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31 490 000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9103" w14:textId="1304904C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6E063EA" w14:textId="37A8AD4D" w:rsidTr="004D4EBC">
        <w:trPr>
          <w:trHeight w:val="1740"/>
        </w:trPr>
        <w:tc>
          <w:tcPr>
            <w:tcW w:w="1164" w:type="dxa"/>
          </w:tcPr>
          <w:p w14:paraId="1777E55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E296A17" w14:textId="7B62C6F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5D7F7D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Poprawa jakości świadczonych usług medycznych przez zapoznanie i przeszkolenie pracowników podmiotów leczniczych z podstawowymi terminami i procesami związanymi z informatyzacją placówki oraz prowadzeniem i wymianą Elektronicznej Dokumentacji Medycznej </w:t>
            </w:r>
          </w:p>
        </w:tc>
        <w:tc>
          <w:tcPr>
            <w:tcW w:w="2395" w:type="dxa"/>
            <w:hideMark/>
          </w:tcPr>
          <w:p w14:paraId="194C5E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Podnoszenie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1BF37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5.3. Rozwój kompetencji cyfrowych obywateli, pracowników administracji i publicznej oraz specjalistów TIK </w:t>
            </w:r>
          </w:p>
        </w:tc>
        <w:tc>
          <w:tcPr>
            <w:tcW w:w="1463" w:type="dxa"/>
            <w:hideMark/>
          </w:tcPr>
          <w:p w14:paraId="3FB5ED35" w14:textId="03770E2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29/01/2022</w:t>
            </w:r>
          </w:p>
        </w:tc>
        <w:tc>
          <w:tcPr>
            <w:tcW w:w="1701" w:type="dxa"/>
            <w:hideMark/>
          </w:tcPr>
          <w:p w14:paraId="4159D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POWER oraz budżet państwa (część 46) </w:t>
            </w:r>
          </w:p>
        </w:tc>
        <w:tc>
          <w:tcPr>
            <w:tcW w:w="1684" w:type="dxa"/>
            <w:hideMark/>
          </w:tcPr>
          <w:p w14:paraId="2E48B8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9 483 150,00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4115" w14:textId="469200F6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0422D76B" w14:textId="6086A1DC" w:rsidTr="004D4EBC">
        <w:trPr>
          <w:trHeight w:val="1160"/>
        </w:trPr>
        <w:tc>
          <w:tcPr>
            <w:tcW w:w="1164" w:type="dxa"/>
          </w:tcPr>
          <w:p w14:paraId="1EBD56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F26663" w14:textId="6DA6454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84EB13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Wprowadzenie nowoczesnych e-usług w podmiotach leczniczych nadzorowanych przez Ministra Zdrowia</w:t>
            </w:r>
          </w:p>
        </w:tc>
        <w:tc>
          <w:tcPr>
            <w:tcW w:w="2395" w:type="dxa"/>
            <w:hideMark/>
          </w:tcPr>
          <w:p w14:paraId="1DF16F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452BF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2B53E8F" w14:textId="5AE42F22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30/09/2022</w:t>
            </w:r>
          </w:p>
        </w:tc>
        <w:tc>
          <w:tcPr>
            <w:tcW w:w="1701" w:type="dxa"/>
            <w:hideMark/>
          </w:tcPr>
          <w:p w14:paraId="3E2DCFE3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4DDC82E6" w14:textId="772BE3A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177 941 279,73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7E8D0C6E" w14:textId="4B62331E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6FF5" w14:textId="6A3BB79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8FBA3A" w14:textId="1A5FC739" w:rsidTr="004D4EBC">
        <w:trPr>
          <w:trHeight w:val="2900"/>
        </w:trPr>
        <w:tc>
          <w:tcPr>
            <w:tcW w:w="1164" w:type="dxa"/>
          </w:tcPr>
          <w:p w14:paraId="52BCB5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6004D1" w14:textId="60B6753E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3A58C49" w14:textId="60C37C6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Monitorowania Kosztów Leczenia. Wprowadzenie mechanizmów związanych z optymalizacja oraz zinformatyzowaniem procesów związanych z taryfikacją świadczeń opieki zdrowotnej.</w:t>
            </w:r>
          </w:p>
        </w:tc>
        <w:tc>
          <w:tcPr>
            <w:tcW w:w="2395" w:type="dxa"/>
            <w:hideMark/>
          </w:tcPr>
          <w:p w14:paraId="510395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18B26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5.2. Implementacja narzędzi horyzontalnych, wspierających działania administracji publicznej </w:t>
            </w:r>
          </w:p>
        </w:tc>
        <w:tc>
          <w:tcPr>
            <w:tcW w:w="1463" w:type="dxa"/>
            <w:hideMark/>
          </w:tcPr>
          <w:p w14:paraId="13377291" w14:textId="2F4EEFA4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132DED2" w14:textId="77777777" w:rsidR="0043767D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4505B6" w14:textId="279AF655" w:rsidR="0043767D" w:rsidRPr="000B6143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</w:p>
        </w:tc>
        <w:tc>
          <w:tcPr>
            <w:tcW w:w="1701" w:type="dxa"/>
            <w:hideMark/>
          </w:tcPr>
          <w:p w14:paraId="4CF8DDC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0260D9C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10 963 081,80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988A" w14:textId="0FFE9D4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DD93EF" w14:textId="7F6AE73B" w:rsidTr="004D4EBC">
        <w:trPr>
          <w:trHeight w:val="2900"/>
        </w:trPr>
        <w:tc>
          <w:tcPr>
            <w:tcW w:w="1164" w:type="dxa"/>
          </w:tcPr>
          <w:p w14:paraId="19A7A1F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0CC5243" w14:textId="2C96362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Zdrowia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 Łodzi</w:t>
            </w:r>
          </w:p>
        </w:tc>
        <w:tc>
          <w:tcPr>
            <w:tcW w:w="2446" w:type="dxa"/>
            <w:hideMark/>
          </w:tcPr>
          <w:p w14:paraId="097C841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„InterScienceCloud – Zintegrowana platforma informacji o działalności naukowej Uniwersytetu Medycznego w Łodzi”</w:t>
            </w:r>
          </w:p>
        </w:tc>
        <w:tc>
          <w:tcPr>
            <w:tcW w:w="2395" w:type="dxa"/>
            <w:hideMark/>
          </w:tcPr>
          <w:p w14:paraId="08E3751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0ECE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D6878E" w14:textId="024C3170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71B1ABE" w14:textId="77777777" w:rsidR="0043767D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12808B" w14:textId="45DDC1CA" w:rsidR="0043767D" w:rsidRPr="000B6143" w:rsidRDefault="0043767D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28DA36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56781C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6 068 387,09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C15D" w14:textId="35E497F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2A61551" w14:textId="0047DB3D" w:rsidTr="004D4EBC">
        <w:trPr>
          <w:trHeight w:val="1740"/>
        </w:trPr>
        <w:tc>
          <w:tcPr>
            <w:tcW w:w="1164" w:type="dxa"/>
          </w:tcPr>
          <w:p w14:paraId="5097F86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78A4FA" w14:textId="362E44A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sz w:val="20"/>
                <w:szCs w:val="20"/>
              </w:rPr>
              <w:t>Narodowy Instytut Onkologii im. Marii Skłodowskiej-Curie – Państwowy Instytut Badawczy</w:t>
            </w:r>
          </w:p>
        </w:tc>
        <w:tc>
          <w:tcPr>
            <w:tcW w:w="2446" w:type="dxa"/>
            <w:hideMark/>
          </w:tcPr>
          <w:p w14:paraId="7B5DCDF4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nowoczesnej platformy gromadzenia i analizy danych z Krajowego Rejestru Nowotworów oraz onkologicznych rejestrów narządowych, zintegrowanej z bazami świadczeniodawców leczących choroby onkologiczne (e-KRN+) </w:t>
            </w:r>
          </w:p>
        </w:tc>
        <w:tc>
          <w:tcPr>
            <w:tcW w:w="2395" w:type="dxa"/>
            <w:hideMark/>
          </w:tcPr>
          <w:p w14:paraId="58B30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661D85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5A1AD56" w14:textId="0A609E6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76837C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46)</w:t>
            </w:r>
          </w:p>
        </w:tc>
        <w:tc>
          <w:tcPr>
            <w:tcW w:w="1684" w:type="dxa"/>
            <w:hideMark/>
          </w:tcPr>
          <w:p w14:paraId="2D55E10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16 843 877,97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D74" w14:textId="1DA5C8A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A7F9173" w14:textId="5B1DE11E" w:rsidTr="004D4EBC">
        <w:trPr>
          <w:trHeight w:val="1160"/>
        </w:trPr>
        <w:tc>
          <w:tcPr>
            <w:tcW w:w="1164" w:type="dxa"/>
          </w:tcPr>
          <w:p w14:paraId="56AC202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E7EE1F" w14:textId="7122949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Psychiatrii i Neurologii w Warszawie</w:t>
            </w:r>
          </w:p>
        </w:tc>
        <w:tc>
          <w:tcPr>
            <w:tcW w:w="2446" w:type="dxa"/>
            <w:hideMark/>
          </w:tcPr>
          <w:p w14:paraId="77A6FC1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Digital Brain – cyfrowe zasoby Instytutu Psychiatrii i Neurologii w Warszawie</w:t>
            </w:r>
          </w:p>
        </w:tc>
        <w:tc>
          <w:tcPr>
            <w:tcW w:w="2395" w:type="dxa"/>
            <w:hideMark/>
          </w:tcPr>
          <w:p w14:paraId="5C210C1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9A83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1657D7" w14:textId="37AA7A6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733486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46)</w:t>
            </w:r>
          </w:p>
        </w:tc>
        <w:tc>
          <w:tcPr>
            <w:tcW w:w="1684" w:type="dxa"/>
            <w:hideMark/>
          </w:tcPr>
          <w:p w14:paraId="4110545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7 374 959,91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2C4B" w14:textId="7C0F68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122ED80" w14:textId="7F79FE67" w:rsidTr="004D4EBC">
        <w:trPr>
          <w:trHeight w:val="492"/>
        </w:trPr>
        <w:tc>
          <w:tcPr>
            <w:tcW w:w="1164" w:type="dxa"/>
          </w:tcPr>
          <w:p w14:paraId="3A02D1A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8597A6" w14:textId="245A5F3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Zdrowia Publicznego – Państwowy Zakład Higieny</w:t>
            </w:r>
          </w:p>
        </w:tc>
        <w:tc>
          <w:tcPr>
            <w:tcW w:w="2446" w:type="dxa"/>
            <w:hideMark/>
          </w:tcPr>
          <w:p w14:paraId="4B178DCD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Cyfrowe udostępnienie informacji publicznej na temat sytuacji zdrowotnej ludności oraz realizacji programów zdrowotnych dla potrzeb profilaktyki chorób i promocji zdrowia w Polsce „ProfiBaza”</w:t>
            </w:r>
          </w:p>
        </w:tc>
        <w:tc>
          <w:tcPr>
            <w:tcW w:w="2395" w:type="dxa"/>
            <w:hideMark/>
          </w:tcPr>
          <w:p w14:paraId="61A7CA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7D1B6EA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705974" w14:textId="285C3F49" w:rsidR="00E02810" w:rsidRPr="000B6143" w:rsidRDefault="008031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29/05/2021</w:t>
            </w:r>
          </w:p>
        </w:tc>
        <w:tc>
          <w:tcPr>
            <w:tcW w:w="1701" w:type="dxa"/>
            <w:hideMark/>
          </w:tcPr>
          <w:p w14:paraId="112482E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 POPC oraz budżet państwa (część 46) </w:t>
            </w:r>
          </w:p>
        </w:tc>
        <w:tc>
          <w:tcPr>
            <w:tcW w:w="1684" w:type="dxa"/>
            <w:hideMark/>
          </w:tcPr>
          <w:p w14:paraId="40BE57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28 411 595,00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A85D" w14:textId="7634CB9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47FEF23" w14:textId="54449D79" w:rsidTr="004D4EBC">
        <w:trPr>
          <w:trHeight w:val="633"/>
        </w:trPr>
        <w:tc>
          <w:tcPr>
            <w:tcW w:w="1164" w:type="dxa"/>
          </w:tcPr>
          <w:p w14:paraId="101F895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457F3F" w14:textId="1931373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we Wrocławiu</w:t>
            </w:r>
          </w:p>
        </w:tc>
        <w:tc>
          <w:tcPr>
            <w:tcW w:w="2446" w:type="dxa"/>
            <w:hideMark/>
          </w:tcPr>
          <w:p w14:paraId="312F5EF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Polska Platforma Medyczna: portal zarządzania wiedzą i potencjałem badawczym</w:t>
            </w:r>
          </w:p>
        </w:tc>
        <w:tc>
          <w:tcPr>
            <w:tcW w:w="2395" w:type="dxa"/>
            <w:hideMark/>
          </w:tcPr>
          <w:p w14:paraId="015B03B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BAA897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7BCB27" w14:textId="69F41DD5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7867F849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7AD095C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AEB1540" w14:textId="77777777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21 420 274,30 zł</w:t>
            </w:r>
          </w:p>
          <w:p w14:paraId="544CE1D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12CE" w14:textId="6273BD4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57A90FF" w14:textId="05905F9A" w:rsidTr="004D4EBC">
        <w:trPr>
          <w:trHeight w:val="2900"/>
        </w:trPr>
        <w:tc>
          <w:tcPr>
            <w:tcW w:w="1164" w:type="dxa"/>
          </w:tcPr>
          <w:p w14:paraId="5EDD586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B82B79" w14:textId="24E421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Urząd Regulacji Energetyki </w:t>
            </w:r>
          </w:p>
        </w:tc>
        <w:tc>
          <w:tcPr>
            <w:tcW w:w="2446" w:type="dxa"/>
            <w:hideMark/>
          </w:tcPr>
          <w:p w14:paraId="1C6888A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Zintegrowany system teleinformatyczny – sprawozdawczość przedsiębiorców paliwowych na podstawie ustawy z dnia 10 kwietnia 1997 r. – Prawo energetyczne (Dz. U. z 2019 r. poz. 755, z późn. zm.)</w:t>
            </w:r>
          </w:p>
        </w:tc>
        <w:tc>
          <w:tcPr>
            <w:tcW w:w="2395" w:type="dxa"/>
            <w:hideMark/>
          </w:tcPr>
          <w:p w14:paraId="714FB51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1954" w:type="dxa"/>
            <w:hideMark/>
          </w:tcPr>
          <w:p w14:paraId="19E2998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27D098" w14:textId="5B65F8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01/07/2021</w:t>
            </w:r>
          </w:p>
        </w:tc>
        <w:tc>
          <w:tcPr>
            <w:tcW w:w="1701" w:type="dxa"/>
            <w:hideMark/>
          </w:tcPr>
          <w:p w14:paraId="037A0BD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– zwiększony limit części 50 lub rezerwy celowe</w:t>
            </w:r>
          </w:p>
        </w:tc>
        <w:tc>
          <w:tcPr>
            <w:tcW w:w="1684" w:type="dxa"/>
            <w:hideMark/>
          </w:tcPr>
          <w:p w14:paraId="7C243E6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15 256 809,00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69A" w14:textId="0D30D05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</w:tbl>
    <w:p w14:paraId="7B5A74FC" w14:textId="502C0C00" w:rsidR="00963B6A" w:rsidRPr="00963B6A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*</w:t>
      </w:r>
      <w:r w:rsidR="0078206C">
        <w:rPr>
          <w:rFonts w:cstheme="minorHAnsi"/>
          <w:sz w:val="20"/>
          <w:szCs w:val="20"/>
        </w:rPr>
        <w:t xml:space="preserve"> </w:t>
      </w:r>
      <w:r w:rsidR="00963B6A" w:rsidRPr="00963B6A">
        <w:rPr>
          <w:rFonts w:cstheme="minorHAnsi"/>
          <w:sz w:val="20"/>
          <w:szCs w:val="20"/>
        </w:rPr>
        <w:t xml:space="preserve">Zgodnie z rekomendacjami Rządowego Biura Monitorowania Projektów zawartymi w dokumencie Zarządzanie projektami strategicznymi rekomendacje </w:t>
      </w:r>
    </w:p>
    <w:p w14:paraId="193CA4D9" w14:textId="0ADD2FEE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przygotowania – część cyklu życia projektu obejmująca definiowanie i opisanie inicjatywy projektowej, pozwalające podjąć decyzję</w:t>
      </w:r>
      <w:r>
        <w:rPr>
          <w:rFonts w:cstheme="minorHAnsi"/>
          <w:sz w:val="20"/>
          <w:szCs w:val="20"/>
        </w:rPr>
        <w:t xml:space="preserve"> </w:t>
      </w:r>
      <w:r w:rsidRPr="00935929">
        <w:rPr>
          <w:rFonts w:cstheme="minorHAnsi"/>
          <w:sz w:val="20"/>
          <w:szCs w:val="20"/>
        </w:rPr>
        <w:t xml:space="preserve">o rozpoczęciu szczegółowego planowania projektu. Fazę kończy opracowanie Karty Projektu, będącej podstawą decyzji o rozpoczęciu szczegółowego planowania projektu. </w:t>
      </w:r>
    </w:p>
    <w:p w14:paraId="2646D92E" w14:textId="77777777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planowania – kolejna po fazie przygotowania część cyklu życia projektu poświęcona rozpatrzeniu różnych wariantów realizacji oraz stabilizacji projektu, w tym dopasowaniu metodyki), a następnie szczegółowemu jego zaplanowaniu. Obejmuje ona w szczególności: zdefiniowanie zakresu, działań, zasobów (w szczególności ludzkich), planu prac, oszacowanie kosztów, wskazanie i hierarchizację ryzyk, doprecyzowanie przyszłych korzyści oraz przyjęcie standardów jakości. W tej fazie należy uzyskać pozytywną opinię Komitetu Rady Ministrów do spraw Cyfryzacji. Fazę kończy opracowanie Planu projektu, który może ulegać modyfikacjom w dalszych fazach projektu.</w:t>
      </w:r>
    </w:p>
    <w:p w14:paraId="71858C6F" w14:textId="1D3894DF" w:rsidR="00CD65C8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realizacji – część cyklu życia projektu skoncentrowana na wypełnianiu planu projektu oraz jego celów poprzez dostarczanie produktów. Wymaga odpowiedniego reagowania na wszelkie zagadnienia i ryzyka w trakcie realizacji.</w:t>
      </w:r>
    </w:p>
    <w:p w14:paraId="36817D50" w14:textId="1A5A2D3F" w:rsidR="005270E8" w:rsidRPr="000B6143" w:rsidRDefault="005270E8" w:rsidP="0078206C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Zakończony - projekt, któreg</w:t>
      </w:r>
      <w:r w:rsidR="00F817D8">
        <w:rPr>
          <w:rFonts w:cstheme="minorHAnsi"/>
          <w:sz w:val="20"/>
          <w:szCs w:val="20"/>
        </w:rPr>
        <w:t>o realizacja została zakończona.</w:t>
      </w:r>
      <w:r w:rsidR="00721F83">
        <w:rPr>
          <w:rFonts w:cstheme="minorHAnsi"/>
          <w:sz w:val="20"/>
          <w:szCs w:val="20"/>
        </w:rPr>
        <w:t> </w:t>
      </w:r>
    </w:p>
    <w:sectPr w:rsidR="005270E8" w:rsidRPr="000B6143" w:rsidSect="007A36F2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FEA14" w14:textId="77777777" w:rsidR="007A0C82" w:rsidRDefault="007A0C82" w:rsidP="00CD65C8">
      <w:pPr>
        <w:spacing w:after="0" w:line="240" w:lineRule="auto"/>
      </w:pPr>
      <w:r>
        <w:separator/>
      </w:r>
    </w:p>
  </w:endnote>
  <w:endnote w:type="continuationSeparator" w:id="0">
    <w:p w14:paraId="6A26CCFF" w14:textId="77777777" w:rsidR="007A0C82" w:rsidRDefault="007A0C82" w:rsidP="00CD65C8">
      <w:pPr>
        <w:spacing w:after="0" w:line="240" w:lineRule="auto"/>
      </w:pPr>
      <w:r>
        <w:continuationSeparator/>
      </w:r>
    </w:p>
  </w:endnote>
  <w:endnote w:type="continuationNotice" w:id="1">
    <w:p w14:paraId="47A1767E" w14:textId="77777777" w:rsidR="007A0C82" w:rsidRDefault="007A0C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775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EEE0BE" w14:textId="03859C03" w:rsidR="000226B9" w:rsidRPr="009E3C60" w:rsidRDefault="000226B9" w:rsidP="009E3C60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3C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3C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6F15">
          <w:rPr>
            <w:rFonts w:ascii="Times New Roman" w:hAnsi="Times New Roman" w:cs="Times New Roman"/>
            <w:noProof/>
            <w:sz w:val="24"/>
            <w:szCs w:val="24"/>
          </w:rPr>
          <w:t>77</w: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481AF" w14:textId="77777777" w:rsidR="007A0C82" w:rsidRDefault="007A0C82" w:rsidP="00CD65C8">
      <w:pPr>
        <w:spacing w:after="0" w:line="240" w:lineRule="auto"/>
      </w:pPr>
      <w:r>
        <w:separator/>
      </w:r>
    </w:p>
  </w:footnote>
  <w:footnote w:type="continuationSeparator" w:id="0">
    <w:p w14:paraId="154B28A3" w14:textId="77777777" w:rsidR="007A0C82" w:rsidRDefault="007A0C82" w:rsidP="00CD65C8">
      <w:pPr>
        <w:spacing w:after="0" w:line="240" w:lineRule="auto"/>
      </w:pPr>
      <w:r>
        <w:continuationSeparator/>
      </w:r>
    </w:p>
  </w:footnote>
  <w:footnote w:type="continuationNotice" w:id="1">
    <w:p w14:paraId="078C78DD" w14:textId="77777777" w:rsidR="007A0C82" w:rsidRDefault="007A0C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5F6"/>
    <w:multiLevelType w:val="hybridMultilevel"/>
    <w:tmpl w:val="DAEE7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F4B4B"/>
    <w:multiLevelType w:val="hybridMultilevel"/>
    <w:tmpl w:val="81DEA9D6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5D9C7DE3"/>
    <w:multiLevelType w:val="hybridMultilevel"/>
    <w:tmpl w:val="9F505B36"/>
    <w:lvl w:ilvl="0" w:tplc="C28628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0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czek Jowita">
    <w15:presenceInfo w15:providerId="AD" w15:userId="S-1-5-21-3954371645-834304607-549911658-473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C8"/>
    <w:rsid w:val="000009C1"/>
    <w:rsid w:val="00013B23"/>
    <w:rsid w:val="000226B9"/>
    <w:rsid w:val="000256D6"/>
    <w:rsid w:val="000267A3"/>
    <w:rsid w:val="00030B0D"/>
    <w:rsid w:val="00031135"/>
    <w:rsid w:val="00031EF7"/>
    <w:rsid w:val="00045E49"/>
    <w:rsid w:val="00056160"/>
    <w:rsid w:val="00060AE1"/>
    <w:rsid w:val="000613DE"/>
    <w:rsid w:val="00061E13"/>
    <w:rsid w:val="00072021"/>
    <w:rsid w:val="000801EF"/>
    <w:rsid w:val="000845D0"/>
    <w:rsid w:val="000A3D7B"/>
    <w:rsid w:val="000A4A12"/>
    <w:rsid w:val="000B07C2"/>
    <w:rsid w:val="000B0DC9"/>
    <w:rsid w:val="000B6143"/>
    <w:rsid w:val="000C266F"/>
    <w:rsid w:val="000C56D1"/>
    <w:rsid w:val="000D0707"/>
    <w:rsid w:val="000D762F"/>
    <w:rsid w:val="000E1F23"/>
    <w:rsid w:val="000E482E"/>
    <w:rsid w:val="000F05DE"/>
    <w:rsid w:val="00114FC5"/>
    <w:rsid w:val="00120D8C"/>
    <w:rsid w:val="00143A29"/>
    <w:rsid w:val="00150D5C"/>
    <w:rsid w:val="00152F66"/>
    <w:rsid w:val="00154468"/>
    <w:rsid w:val="001560EB"/>
    <w:rsid w:val="00176FEF"/>
    <w:rsid w:val="00190A29"/>
    <w:rsid w:val="00191266"/>
    <w:rsid w:val="001919D9"/>
    <w:rsid w:val="0019239A"/>
    <w:rsid w:val="00196003"/>
    <w:rsid w:val="001A0280"/>
    <w:rsid w:val="001A2AF5"/>
    <w:rsid w:val="001B10D2"/>
    <w:rsid w:val="001B4463"/>
    <w:rsid w:val="001B4A5A"/>
    <w:rsid w:val="001C7F1F"/>
    <w:rsid w:val="001D09E4"/>
    <w:rsid w:val="001F49B4"/>
    <w:rsid w:val="001F5D07"/>
    <w:rsid w:val="0020108D"/>
    <w:rsid w:val="002034F7"/>
    <w:rsid w:val="002076C8"/>
    <w:rsid w:val="00210C78"/>
    <w:rsid w:val="00214EAA"/>
    <w:rsid w:val="002162EF"/>
    <w:rsid w:val="00221A09"/>
    <w:rsid w:val="00224494"/>
    <w:rsid w:val="002248A3"/>
    <w:rsid w:val="00224BCC"/>
    <w:rsid w:val="00241BE0"/>
    <w:rsid w:val="00251031"/>
    <w:rsid w:val="00256162"/>
    <w:rsid w:val="00262A11"/>
    <w:rsid w:val="00273572"/>
    <w:rsid w:val="00275AF1"/>
    <w:rsid w:val="00284B60"/>
    <w:rsid w:val="00286B9A"/>
    <w:rsid w:val="00286C53"/>
    <w:rsid w:val="002920D3"/>
    <w:rsid w:val="002A5350"/>
    <w:rsid w:val="002B481F"/>
    <w:rsid w:val="002B5181"/>
    <w:rsid w:val="002C2AFA"/>
    <w:rsid w:val="002C2F96"/>
    <w:rsid w:val="002C547B"/>
    <w:rsid w:val="002C5F46"/>
    <w:rsid w:val="002C7544"/>
    <w:rsid w:val="002D22BA"/>
    <w:rsid w:val="002D6DEF"/>
    <w:rsid w:val="002E1535"/>
    <w:rsid w:val="002E1594"/>
    <w:rsid w:val="002F3C47"/>
    <w:rsid w:val="003013DB"/>
    <w:rsid w:val="00301535"/>
    <w:rsid w:val="003026E7"/>
    <w:rsid w:val="00312171"/>
    <w:rsid w:val="00312AE3"/>
    <w:rsid w:val="00314415"/>
    <w:rsid w:val="00315B4C"/>
    <w:rsid w:val="003171BD"/>
    <w:rsid w:val="003177B1"/>
    <w:rsid w:val="003203B2"/>
    <w:rsid w:val="003241D3"/>
    <w:rsid w:val="00324726"/>
    <w:rsid w:val="003260AB"/>
    <w:rsid w:val="00326A63"/>
    <w:rsid w:val="003305FA"/>
    <w:rsid w:val="00331785"/>
    <w:rsid w:val="003374F6"/>
    <w:rsid w:val="00346E0E"/>
    <w:rsid w:val="0035589F"/>
    <w:rsid w:val="00355BE6"/>
    <w:rsid w:val="003570A1"/>
    <w:rsid w:val="003577D8"/>
    <w:rsid w:val="003629FF"/>
    <w:rsid w:val="0036404D"/>
    <w:rsid w:val="0036424D"/>
    <w:rsid w:val="00372762"/>
    <w:rsid w:val="0037688F"/>
    <w:rsid w:val="00376FA6"/>
    <w:rsid w:val="00381D16"/>
    <w:rsid w:val="00394FFE"/>
    <w:rsid w:val="00395888"/>
    <w:rsid w:val="003965B9"/>
    <w:rsid w:val="003A200A"/>
    <w:rsid w:val="003A3ABB"/>
    <w:rsid w:val="003C44F9"/>
    <w:rsid w:val="003C6E2B"/>
    <w:rsid w:val="003D3F35"/>
    <w:rsid w:val="003D60DC"/>
    <w:rsid w:val="003E0F9E"/>
    <w:rsid w:val="003E57EC"/>
    <w:rsid w:val="004031DA"/>
    <w:rsid w:val="0041330F"/>
    <w:rsid w:val="00414FA4"/>
    <w:rsid w:val="004155D1"/>
    <w:rsid w:val="00416AFC"/>
    <w:rsid w:val="00421A51"/>
    <w:rsid w:val="00421EE1"/>
    <w:rsid w:val="00423DF8"/>
    <w:rsid w:val="00425C0B"/>
    <w:rsid w:val="00435D67"/>
    <w:rsid w:val="0043767D"/>
    <w:rsid w:val="00437FF1"/>
    <w:rsid w:val="00440856"/>
    <w:rsid w:val="00445B84"/>
    <w:rsid w:val="004531D8"/>
    <w:rsid w:val="00456A5A"/>
    <w:rsid w:val="004579BF"/>
    <w:rsid w:val="00462D22"/>
    <w:rsid w:val="004635CE"/>
    <w:rsid w:val="00466E4F"/>
    <w:rsid w:val="00475B3D"/>
    <w:rsid w:val="00480A9F"/>
    <w:rsid w:val="004825C7"/>
    <w:rsid w:val="00485094"/>
    <w:rsid w:val="00486615"/>
    <w:rsid w:val="00495106"/>
    <w:rsid w:val="004A25D3"/>
    <w:rsid w:val="004A51E4"/>
    <w:rsid w:val="004A78CC"/>
    <w:rsid w:val="004B0409"/>
    <w:rsid w:val="004B2C2A"/>
    <w:rsid w:val="004C2355"/>
    <w:rsid w:val="004D024E"/>
    <w:rsid w:val="004D1D50"/>
    <w:rsid w:val="004D4EBC"/>
    <w:rsid w:val="004E50C3"/>
    <w:rsid w:val="004E637A"/>
    <w:rsid w:val="004F1B74"/>
    <w:rsid w:val="004F3F4F"/>
    <w:rsid w:val="00501138"/>
    <w:rsid w:val="00506EF3"/>
    <w:rsid w:val="0051079E"/>
    <w:rsid w:val="005111EA"/>
    <w:rsid w:val="005135F1"/>
    <w:rsid w:val="00517073"/>
    <w:rsid w:val="00520543"/>
    <w:rsid w:val="005270E8"/>
    <w:rsid w:val="00530B55"/>
    <w:rsid w:val="005330FD"/>
    <w:rsid w:val="00533E33"/>
    <w:rsid w:val="00541142"/>
    <w:rsid w:val="00550C60"/>
    <w:rsid w:val="00552AB9"/>
    <w:rsid w:val="00554DB1"/>
    <w:rsid w:val="00556FDF"/>
    <w:rsid w:val="00562322"/>
    <w:rsid w:val="00562E03"/>
    <w:rsid w:val="0057020F"/>
    <w:rsid w:val="00572216"/>
    <w:rsid w:val="0057234A"/>
    <w:rsid w:val="00573CA0"/>
    <w:rsid w:val="00580403"/>
    <w:rsid w:val="005842F8"/>
    <w:rsid w:val="00585671"/>
    <w:rsid w:val="00585AD8"/>
    <w:rsid w:val="00587757"/>
    <w:rsid w:val="00595616"/>
    <w:rsid w:val="005A5499"/>
    <w:rsid w:val="005D47C9"/>
    <w:rsid w:val="005E0BF9"/>
    <w:rsid w:val="005E3649"/>
    <w:rsid w:val="005F2BF5"/>
    <w:rsid w:val="005F32CD"/>
    <w:rsid w:val="00603B86"/>
    <w:rsid w:val="00605255"/>
    <w:rsid w:val="00614B75"/>
    <w:rsid w:val="00621A5C"/>
    <w:rsid w:val="006276E9"/>
    <w:rsid w:val="0062796B"/>
    <w:rsid w:val="0063289D"/>
    <w:rsid w:val="00633ADE"/>
    <w:rsid w:val="00634B4A"/>
    <w:rsid w:val="00640BCA"/>
    <w:rsid w:val="006429D4"/>
    <w:rsid w:val="0064426B"/>
    <w:rsid w:val="00674DF1"/>
    <w:rsid w:val="006828DB"/>
    <w:rsid w:val="00695002"/>
    <w:rsid w:val="006A2E14"/>
    <w:rsid w:val="006A499B"/>
    <w:rsid w:val="006A66DC"/>
    <w:rsid w:val="006B511E"/>
    <w:rsid w:val="006C1D14"/>
    <w:rsid w:val="006C32EC"/>
    <w:rsid w:val="006C3B25"/>
    <w:rsid w:val="006C4DDC"/>
    <w:rsid w:val="006C727C"/>
    <w:rsid w:val="006D5005"/>
    <w:rsid w:val="006D5A5A"/>
    <w:rsid w:val="006E3955"/>
    <w:rsid w:val="006E40B9"/>
    <w:rsid w:val="006E52E1"/>
    <w:rsid w:val="006E6F33"/>
    <w:rsid w:val="006E7ACA"/>
    <w:rsid w:val="006F2195"/>
    <w:rsid w:val="006F2C3D"/>
    <w:rsid w:val="006F34DF"/>
    <w:rsid w:val="006F4748"/>
    <w:rsid w:val="006F4A40"/>
    <w:rsid w:val="00702078"/>
    <w:rsid w:val="00706070"/>
    <w:rsid w:val="00716E71"/>
    <w:rsid w:val="00721F83"/>
    <w:rsid w:val="00722935"/>
    <w:rsid w:val="007231D0"/>
    <w:rsid w:val="007249A3"/>
    <w:rsid w:val="00732AD7"/>
    <w:rsid w:val="007440EF"/>
    <w:rsid w:val="0075302D"/>
    <w:rsid w:val="007667E9"/>
    <w:rsid w:val="00771245"/>
    <w:rsid w:val="00771721"/>
    <w:rsid w:val="00773CC9"/>
    <w:rsid w:val="00774949"/>
    <w:rsid w:val="0078050F"/>
    <w:rsid w:val="00780FAC"/>
    <w:rsid w:val="0078206C"/>
    <w:rsid w:val="007839C9"/>
    <w:rsid w:val="0078467E"/>
    <w:rsid w:val="0079523A"/>
    <w:rsid w:val="00795309"/>
    <w:rsid w:val="007959BB"/>
    <w:rsid w:val="007A0C82"/>
    <w:rsid w:val="007A338D"/>
    <w:rsid w:val="007A35C0"/>
    <w:rsid w:val="007A36F2"/>
    <w:rsid w:val="007A67A3"/>
    <w:rsid w:val="007A7083"/>
    <w:rsid w:val="007A7A9B"/>
    <w:rsid w:val="007B2C58"/>
    <w:rsid w:val="007B4C40"/>
    <w:rsid w:val="007B5B8D"/>
    <w:rsid w:val="007B6D16"/>
    <w:rsid w:val="007C2FC5"/>
    <w:rsid w:val="007C5E09"/>
    <w:rsid w:val="007C7B79"/>
    <w:rsid w:val="007D1BFA"/>
    <w:rsid w:val="007D33E8"/>
    <w:rsid w:val="007D5907"/>
    <w:rsid w:val="007D609D"/>
    <w:rsid w:val="007E01E1"/>
    <w:rsid w:val="007E608B"/>
    <w:rsid w:val="007F1544"/>
    <w:rsid w:val="007F7340"/>
    <w:rsid w:val="00802A3A"/>
    <w:rsid w:val="00803171"/>
    <w:rsid w:val="00803D54"/>
    <w:rsid w:val="008071DF"/>
    <w:rsid w:val="008075DA"/>
    <w:rsid w:val="00807A40"/>
    <w:rsid w:val="00814691"/>
    <w:rsid w:val="00814E59"/>
    <w:rsid w:val="00822BB6"/>
    <w:rsid w:val="00834DAA"/>
    <w:rsid w:val="0084390F"/>
    <w:rsid w:val="00845202"/>
    <w:rsid w:val="00853A07"/>
    <w:rsid w:val="0085543F"/>
    <w:rsid w:val="00857F8F"/>
    <w:rsid w:val="00861694"/>
    <w:rsid w:val="00870A41"/>
    <w:rsid w:val="00871D44"/>
    <w:rsid w:val="00875DC7"/>
    <w:rsid w:val="00876224"/>
    <w:rsid w:val="00880938"/>
    <w:rsid w:val="00883A27"/>
    <w:rsid w:val="00891B75"/>
    <w:rsid w:val="008951F3"/>
    <w:rsid w:val="008958DF"/>
    <w:rsid w:val="00895A8A"/>
    <w:rsid w:val="008A218C"/>
    <w:rsid w:val="008A3F76"/>
    <w:rsid w:val="008A5109"/>
    <w:rsid w:val="008B6382"/>
    <w:rsid w:val="008C7C64"/>
    <w:rsid w:val="008D32BB"/>
    <w:rsid w:val="008D6C26"/>
    <w:rsid w:val="008D73ED"/>
    <w:rsid w:val="008D7602"/>
    <w:rsid w:val="008E1F2E"/>
    <w:rsid w:val="008E3C16"/>
    <w:rsid w:val="008E48CA"/>
    <w:rsid w:val="008E71CF"/>
    <w:rsid w:val="008F2F79"/>
    <w:rsid w:val="009002CC"/>
    <w:rsid w:val="0091153D"/>
    <w:rsid w:val="00914D57"/>
    <w:rsid w:val="00921FAA"/>
    <w:rsid w:val="00923836"/>
    <w:rsid w:val="00923CB0"/>
    <w:rsid w:val="00924AF0"/>
    <w:rsid w:val="00935929"/>
    <w:rsid w:val="00936581"/>
    <w:rsid w:val="00947A42"/>
    <w:rsid w:val="00950928"/>
    <w:rsid w:val="009624CC"/>
    <w:rsid w:val="00963B6A"/>
    <w:rsid w:val="00970275"/>
    <w:rsid w:val="00971DE0"/>
    <w:rsid w:val="009749CC"/>
    <w:rsid w:val="00981575"/>
    <w:rsid w:val="00982113"/>
    <w:rsid w:val="00987A34"/>
    <w:rsid w:val="00987FA6"/>
    <w:rsid w:val="00994C60"/>
    <w:rsid w:val="009A06E7"/>
    <w:rsid w:val="009A6619"/>
    <w:rsid w:val="009B0498"/>
    <w:rsid w:val="009B35B8"/>
    <w:rsid w:val="009B5F36"/>
    <w:rsid w:val="009B665D"/>
    <w:rsid w:val="009B7383"/>
    <w:rsid w:val="009C3C96"/>
    <w:rsid w:val="009E22E7"/>
    <w:rsid w:val="009E3C60"/>
    <w:rsid w:val="009E791D"/>
    <w:rsid w:val="009F09F2"/>
    <w:rsid w:val="00A01A91"/>
    <w:rsid w:val="00A03EA0"/>
    <w:rsid w:val="00A21479"/>
    <w:rsid w:val="00A27D6C"/>
    <w:rsid w:val="00A37ACA"/>
    <w:rsid w:val="00A4428E"/>
    <w:rsid w:val="00A46FE9"/>
    <w:rsid w:val="00A63405"/>
    <w:rsid w:val="00A663D1"/>
    <w:rsid w:val="00A67598"/>
    <w:rsid w:val="00A712F4"/>
    <w:rsid w:val="00A736E5"/>
    <w:rsid w:val="00A748F1"/>
    <w:rsid w:val="00A75364"/>
    <w:rsid w:val="00A870AB"/>
    <w:rsid w:val="00A94886"/>
    <w:rsid w:val="00A9756B"/>
    <w:rsid w:val="00AA04E8"/>
    <w:rsid w:val="00AA09B0"/>
    <w:rsid w:val="00AA753E"/>
    <w:rsid w:val="00AC16F9"/>
    <w:rsid w:val="00AD4586"/>
    <w:rsid w:val="00AD77F4"/>
    <w:rsid w:val="00AE153F"/>
    <w:rsid w:val="00AE19D1"/>
    <w:rsid w:val="00AE25DE"/>
    <w:rsid w:val="00AE2F75"/>
    <w:rsid w:val="00AE61FF"/>
    <w:rsid w:val="00AF6643"/>
    <w:rsid w:val="00AF6ABE"/>
    <w:rsid w:val="00B0000B"/>
    <w:rsid w:val="00B16947"/>
    <w:rsid w:val="00B170C1"/>
    <w:rsid w:val="00B2149A"/>
    <w:rsid w:val="00B31A26"/>
    <w:rsid w:val="00B37A30"/>
    <w:rsid w:val="00B41998"/>
    <w:rsid w:val="00B6021C"/>
    <w:rsid w:val="00B62469"/>
    <w:rsid w:val="00B661E0"/>
    <w:rsid w:val="00B765F1"/>
    <w:rsid w:val="00B777EB"/>
    <w:rsid w:val="00B77FC3"/>
    <w:rsid w:val="00B93349"/>
    <w:rsid w:val="00B95A9B"/>
    <w:rsid w:val="00B97522"/>
    <w:rsid w:val="00BA7C74"/>
    <w:rsid w:val="00BB14E8"/>
    <w:rsid w:val="00BB3BA7"/>
    <w:rsid w:val="00BB6FB5"/>
    <w:rsid w:val="00BC25D8"/>
    <w:rsid w:val="00BC2711"/>
    <w:rsid w:val="00BC5FF4"/>
    <w:rsid w:val="00BC7EA6"/>
    <w:rsid w:val="00BD161C"/>
    <w:rsid w:val="00BD4FD5"/>
    <w:rsid w:val="00BD6E65"/>
    <w:rsid w:val="00BE1915"/>
    <w:rsid w:val="00BE26B6"/>
    <w:rsid w:val="00BE580D"/>
    <w:rsid w:val="00BF0F80"/>
    <w:rsid w:val="00BF43E6"/>
    <w:rsid w:val="00C0649D"/>
    <w:rsid w:val="00C06794"/>
    <w:rsid w:val="00C162D3"/>
    <w:rsid w:val="00C20083"/>
    <w:rsid w:val="00C26F15"/>
    <w:rsid w:val="00C36819"/>
    <w:rsid w:val="00C532CF"/>
    <w:rsid w:val="00C66C07"/>
    <w:rsid w:val="00C72E54"/>
    <w:rsid w:val="00C76EAA"/>
    <w:rsid w:val="00C81679"/>
    <w:rsid w:val="00C91622"/>
    <w:rsid w:val="00C91DB1"/>
    <w:rsid w:val="00C93F0B"/>
    <w:rsid w:val="00C967DB"/>
    <w:rsid w:val="00C9702E"/>
    <w:rsid w:val="00CA3344"/>
    <w:rsid w:val="00CA4701"/>
    <w:rsid w:val="00CA55C2"/>
    <w:rsid w:val="00CA72D2"/>
    <w:rsid w:val="00CA7A5B"/>
    <w:rsid w:val="00CB2335"/>
    <w:rsid w:val="00CB39CA"/>
    <w:rsid w:val="00CB487C"/>
    <w:rsid w:val="00CB4E49"/>
    <w:rsid w:val="00CB6097"/>
    <w:rsid w:val="00CC1A1C"/>
    <w:rsid w:val="00CD65C8"/>
    <w:rsid w:val="00CD69AC"/>
    <w:rsid w:val="00CE7163"/>
    <w:rsid w:val="00CE724E"/>
    <w:rsid w:val="00CF3BD3"/>
    <w:rsid w:val="00CF4B5F"/>
    <w:rsid w:val="00CF4DD3"/>
    <w:rsid w:val="00CF6219"/>
    <w:rsid w:val="00CF7062"/>
    <w:rsid w:val="00CF7F46"/>
    <w:rsid w:val="00D00379"/>
    <w:rsid w:val="00D00E08"/>
    <w:rsid w:val="00D04330"/>
    <w:rsid w:val="00D11CA9"/>
    <w:rsid w:val="00D1582F"/>
    <w:rsid w:val="00D27C4F"/>
    <w:rsid w:val="00D3398F"/>
    <w:rsid w:val="00D36B5C"/>
    <w:rsid w:val="00D4217E"/>
    <w:rsid w:val="00D47165"/>
    <w:rsid w:val="00D51075"/>
    <w:rsid w:val="00D535DD"/>
    <w:rsid w:val="00D60295"/>
    <w:rsid w:val="00D60FB8"/>
    <w:rsid w:val="00D634C3"/>
    <w:rsid w:val="00D64BF4"/>
    <w:rsid w:val="00D721C8"/>
    <w:rsid w:val="00D73023"/>
    <w:rsid w:val="00D738B6"/>
    <w:rsid w:val="00D75F9B"/>
    <w:rsid w:val="00D813F0"/>
    <w:rsid w:val="00D83979"/>
    <w:rsid w:val="00D868C3"/>
    <w:rsid w:val="00D91374"/>
    <w:rsid w:val="00D9263F"/>
    <w:rsid w:val="00DA3F41"/>
    <w:rsid w:val="00DB26C2"/>
    <w:rsid w:val="00DC2877"/>
    <w:rsid w:val="00DE3173"/>
    <w:rsid w:val="00DF2A80"/>
    <w:rsid w:val="00DF7304"/>
    <w:rsid w:val="00E02810"/>
    <w:rsid w:val="00E11F60"/>
    <w:rsid w:val="00E205D2"/>
    <w:rsid w:val="00E270D3"/>
    <w:rsid w:val="00E30A01"/>
    <w:rsid w:val="00E340B3"/>
    <w:rsid w:val="00E477FE"/>
    <w:rsid w:val="00E5169C"/>
    <w:rsid w:val="00E51956"/>
    <w:rsid w:val="00E51E46"/>
    <w:rsid w:val="00E53BCD"/>
    <w:rsid w:val="00E57701"/>
    <w:rsid w:val="00E60BB8"/>
    <w:rsid w:val="00E80D5E"/>
    <w:rsid w:val="00E84691"/>
    <w:rsid w:val="00E866BD"/>
    <w:rsid w:val="00E9281A"/>
    <w:rsid w:val="00EA021C"/>
    <w:rsid w:val="00EA1D48"/>
    <w:rsid w:val="00EA64BA"/>
    <w:rsid w:val="00EB1B7D"/>
    <w:rsid w:val="00EB2A97"/>
    <w:rsid w:val="00EB620B"/>
    <w:rsid w:val="00EB6A3C"/>
    <w:rsid w:val="00EC0039"/>
    <w:rsid w:val="00EC0C84"/>
    <w:rsid w:val="00EC1C56"/>
    <w:rsid w:val="00EC46A6"/>
    <w:rsid w:val="00EC60EA"/>
    <w:rsid w:val="00ED4053"/>
    <w:rsid w:val="00ED4AD7"/>
    <w:rsid w:val="00ED5ADA"/>
    <w:rsid w:val="00ED653F"/>
    <w:rsid w:val="00ED6AB2"/>
    <w:rsid w:val="00EE1238"/>
    <w:rsid w:val="00EE18CB"/>
    <w:rsid w:val="00EE1BBC"/>
    <w:rsid w:val="00EE46C8"/>
    <w:rsid w:val="00EE4F0B"/>
    <w:rsid w:val="00EE724F"/>
    <w:rsid w:val="00EF706B"/>
    <w:rsid w:val="00EF725C"/>
    <w:rsid w:val="00F079AF"/>
    <w:rsid w:val="00F121F0"/>
    <w:rsid w:val="00F1255D"/>
    <w:rsid w:val="00F13B80"/>
    <w:rsid w:val="00F17DB1"/>
    <w:rsid w:val="00F17EB1"/>
    <w:rsid w:val="00F21160"/>
    <w:rsid w:val="00F34F85"/>
    <w:rsid w:val="00F43B06"/>
    <w:rsid w:val="00F43E14"/>
    <w:rsid w:val="00F47148"/>
    <w:rsid w:val="00F57765"/>
    <w:rsid w:val="00F629DC"/>
    <w:rsid w:val="00F62AFC"/>
    <w:rsid w:val="00F6653F"/>
    <w:rsid w:val="00F6790E"/>
    <w:rsid w:val="00F72E42"/>
    <w:rsid w:val="00F74742"/>
    <w:rsid w:val="00F76B46"/>
    <w:rsid w:val="00F77433"/>
    <w:rsid w:val="00F817D8"/>
    <w:rsid w:val="00F8497B"/>
    <w:rsid w:val="00F85AC8"/>
    <w:rsid w:val="00F87D3F"/>
    <w:rsid w:val="00F9079D"/>
    <w:rsid w:val="00FA588B"/>
    <w:rsid w:val="00FB20A0"/>
    <w:rsid w:val="00FB77DD"/>
    <w:rsid w:val="00FC3022"/>
    <w:rsid w:val="00FD5AF1"/>
    <w:rsid w:val="00FE1F00"/>
    <w:rsid w:val="00FE7341"/>
    <w:rsid w:val="00FF4690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C8D9"/>
  <w15:docId w15:val="{580F9E1C-D6C7-495C-ACF5-03DFCCDA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65C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5C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5C8"/>
    <w:rPr>
      <w:rFonts w:ascii="Tahoma" w:hAnsi="Tahoma" w:cs="Tahoma"/>
      <w:sz w:val="16"/>
      <w:szCs w:val="16"/>
    </w:rPr>
  </w:style>
  <w:style w:type="paragraph" w:customStyle="1" w:styleId="Nagwek11">
    <w:name w:val="Nagłówek 11"/>
    <w:basedOn w:val="Normalny"/>
    <w:next w:val="Normalny"/>
    <w:uiPriority w:val="9"/>
    <w:qFormat/>
    <w:rsid w:val="00CD65C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CD65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D65C8"/>
  </w:style>
  <w:style w:type="character" w:customStyle="1" w:styleId="Nagwek1Znak">
    <w:name w:val="Nagłówek 1 Znak"/>
    <w:basedOn w:val="Domylnaczcionkaakapitu"/>
    <w:link w:val="Nagwek1"/>
    <w:uiPriority w:val="9"/>
    <w:rsid w:val="00CD65C8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D65C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D65C8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CD65C8"/>
  </w:style>
  <w:style w:type="paragraph" w:styleId="Nagwek">
    <w:name w:val="header"/>
    <w:basedOn w:val="Normalny"/>
    <w:link w:val="Nagwek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C8"/>
  </w:style>
  <w:style w:type="paragraph" w:styleId="Stopka">
    <w:name w:val="footer"/>
    <w:basedOn w:val="Normalny"/>
    <w:link w:val="Stopka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C8"/>
  </w:style>
  <w:style w:type="character" w:styleId="Odwoaniedokomentarza">
    <w:name w:val="annotation reference"/>
    <w:basedOn w:val="Domylnaczcionkaakapitu"/>
    <w:uiPriority w:val="99"/>
    <w:semiHidden/>
    <w:unhideWhenUsed/>
    <w:rsid w:val="00CD6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5C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5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5C8"/>
    <w:rPr>
      <w:b/>
      <w:bCs/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CD65C8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CD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5C8"/>
    <w:rPr>
      <w:vertAlign w:val="superscript"/>
    </w:rPr>
  </w:style>
  <w:style w:type="paragraph" w:styleId="Poprawka">
    <w:name w:val="Revision"/>
    <w:hidden/>
    <w:uiPriority w:val="99"/>
    <w:semiHidden/>
    <w:rsid w:val="00CD65C8"/>
    <w:pPr>
      <w:spacing w:after="0" w:line="240" w:lineRule="auto"/>
    </w:pPr>
  </w:style>
  <w:style w:type="character" w:customStyle="1" w:styleId="Nagwek1Znak1">
    <w:name w:val="Nagłówek 1 Znak1"/>
    <w:basedOn w:val="Domylnaczcionkaakapitu"/>
    <w:uiPriority w:val="9"/>
    <w:rsid w:val="00CD6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basedOn w:val="Domylnaczcionkaakapitu"/>
    <w:uiPriority w:val="9"/>
    <w:semiHidden/>
    <w:rsid w:val="00CD6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CD65C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20A0"/>
    <w:rPr>
      <w:color w:val="954F72"/>
      <w:u w:val="single"/>
    </w:rPr>
  </w:style>
  <w:style w:type="paragraph" w:customStyle="1" w:styleId="xl65">
    <w:name w:val="xl65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47148"/>
  </w:style>
  <w:style w:type="paragraph" w:styleId="Tekstpodstawowy">
    <w:name w:val="Body Text"/>
    <w:basedOn w:val="Normalny"/>
    <w:link w:val="TekstpodstawowyZnak"/>
    <w:uiPriority w:val="99"/>
    <w:unhideWhenUsed/>
    <w:rsid w:val="00416AFC"/>
    <w:pPr>
      <w:spacing w:after="120" w:line="259" w:lineRule="auto"/>
      <w:jc w:val="both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6AFC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27D1-7894-4FF4-B0B6-0A5EF8B6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77</Pages>
  <Words>15794</Words>
  <Characters>94764</Characters>
  <Application>Microsoft Office Word</Application>
  <DocSecurity>0</DocSecurity>
  <Lines>789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KPRM</Company>
  <LinksUpToDate>false</LinksUpToDate>
  <CharactersWithSpaces>110338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Pietrzak Ewa</dc:creator>
  <cp:lastModifiedBy>Buczek Jowita</cp:lastModifiedBy>
  <cp:revision>9</cp:revision>
  <dcterms:created xsi:type="dcterms:W3CDTF">2021-09-07T09:09:00Z</dcterms:created>
  <dcterms:modified xsi:type="dcterms:W3CDTF">2021-09-08T10:27:00Z</dcterms:modified>
</cp:coreProperties>
</file>